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04C207C8" w14:textId="77777777" w:rsidTr="00F320AA">
        <w:trPr>
          <w:cantSplit/>
        </w:trPr>
        <w:tc>
          <w:tcPr>
            <w:tcW w:w="1418" w:type="dxa"/>
            <w:vAlign w:val="center"/>
          </w:tcPr>
          <w:p w14:paraId="205A71B1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7DF957A" wp14:editId="377651EC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48C84B1F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46F6CA77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51319417" wp14:editId="760B0986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5C2CC7CF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22B14140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0520F391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8F23FD9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3CFA2AA3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64429245" w14:textId="4D5A44AB" w:rsidR="00A066F1" w:rsidRPr="00EE21F9" w:rsidRDefault="00EE21F9" w:rsidP="00A066F1">
            <w:pPr>
              <w:spacing w:before="0" w:line="240" w:lineRule="atLeast"/>
              <w:rPr>
                <w:rFonts w:ascii="Verdana" w:hAnsi="Verdana"/>
                <w:sz w:val="20"/>
                <w:lang w:val="en-US"/>
              </w:rPr>
            </w:pPr>
            <w:r w:rsidRPr="00EE21F9">
              <w:rPr>
                <w:rFonts w:ascii="Verdana" w:hAnsi="Verdana"/>
                <w:b/>
                <w:sz w:val="20"/>
                <w:lang w:val="en-US"/>
              </w:rPr>
              <w:t xml:space="preserve">Doc. </w:t>
            </w:r>
            <w:proofErr w:type="gramStart"/>
            <w:r w:rsidRPr="00EE21F9">
              <w:rPr>
                <w:rFonts w:ascii="Verdana" w:hAnsi="Verdana"/>
                <w:b/>
                <w:sz w:val="20"/>
                <w:lang w:val="en-US"/>
              </w:rPr>
              <w:t>CPG(</w:t>
            </w:r>
            <w:proofErr w:type="gramEnd"/>
            <w:r w:rsidRPr="00EE21F9">
              <w:rPr>
                <w:rFonts w:ascii="Verdana" w:hAnsi="Verdana"/>
                <w:b/>
                <w:sz w:val="20"/>
                <w:lang w:val="en-US"/>
              </w:rPr>
              <w:t>23)0</w:t>
            </w:r>
            <w:r w:rsidR="00D92F1A">
              <w:rPr>
                <w:rFonts w:ascii="Verdana" w:hAnsi="Verdana"/>
                <w:b/>
                <w:sz w:val="20"/>
                <w:lang w:val="en-US"/>
              </w:rPr>
              <w:t>36</w:t>
            </w:r>
            <w:r w:rsidRPr="00EE21F9">
              <w:rPr>
                <w:rFonts w:ascii="Verdana" w:hAnsi="Verdana"/>
                <w:b/>
                <w:sz w:val="20"/>
                <w:lang w:val="en-US"/>
              </w:rPr>
              <w:t xml:space="preserve"> ANNEX</w:t>
            </w:r>
            <w:r w:rsidRPr="00EE21F9">
              <w:rPr>
                <w:rFonts w:ascii="Verdana" w:hAnsi="Verdana"/>
                <w:bCs/>
                <w:sz w:val="20"/>
                <w:lang w:val="en-US"/>
              </w:rPr>
              <w:t xml:space="preserve"> </w:t>
            </w:r>
            <w:r w:rsidRPr="00EE21F9">
              <w:rPr>
                <w:rFonts w:ascii="Verdana" w:hAnsi="Verdana"/>
                <w:b/>
                <w:sz w:val="20"/>
                <w:lang w:val="en-US"/>
              </w:rPr>
              <w:t>V-24D</w:t>
            </w:r>
          </w:p>
        </w:tc>
      </w:tr>
      <w:tr w:rsidR="00A066F1" w:rsidRPr="00D92F1A" w14:paraId="67D24F83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0885F6B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7AC161D0" w14:textId="649BFD92" w:rsidR="00A066F1" w:rsidRPr="00EE21F9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  <w:lang w:val="it-IT"/>
              </w:rPr>
            </w:pPr>
            <w:r w:rsidRPr="00EE21F9">
              <w:rPr>
                <w:rFonts w:ascii="Verdana" w:hAnsi="Verdana"/>
                <w:b/>
                <w:sz w:val="20"/>
                <w:lang w:val="it-IT"/>
              </w:rPr>
              <w:t>Addendum 4 to</w:t>
            </w:r>
            <w:r w:rsidRPr="00EE21F9">
              <w:rPr>
                <w:rFonts w:ascii="Verdana" w:hAnsi="Verdana"/>
                <w:b/>
                <w:sz w:val="20"/>
                <w:lang w:val="it-IT"/>
              </w:rPr>
              <w:br/>
              <w:t xml:space="preserve">Document </w:t>
            </w:r>
            <w:r w:rsidR="00450C52" w:rsidRPr="00EE21F9">
              <w:rPr>
                <w:rFonts w:ascii="Verdana" w:hAnsi="Verdana"/>
                <w:b/>
                <w:sz w:val="20"/>
                <w:lang w:val="it-IT"/>
              </w:rPr>
              <w:t>XXXX</w:t>
            </w:r>
            <w:r w:rsidRPr="00EE21F9">
              <w:rPr>
                <w:rFonts w:ascii="Verdana" w:hAnsi="Verdana"/>
                <w:b/>
                <w:sz w:val="20"/>
                <w:lang w:val="it-IT"/>
              </w:rPr>
              <w:t>(Add.24)</w:t>
            </w:r>
            <w:r w:rsidR="00A066F1" w:rsidRPr="00EE21F9">
              <w:rPr>
                <w:rFonts w:ascii="Verdana" w:hAnsi="Verdana"/>
                <w:b/>
                <w:sz w:val="20"/>
                <w:lang w:val="it-IT"/>
              </w:rPr>
              <w:t>-</w:t>
            </w:r>
            <w:r w:rsidR="005E10C9" w:rsidRPr="00EE21F9">
              <w:rPr>
                <w:rFonts w:ascii="Verdana" w:hAnsi="Verdana"/>
                <w:b/>
                <w:sz w:val="20"/>
                <w:lang w:val="it-IT"/>
              </w:rPr>
              <w:t>E</w:t>
            </w:r>
          </w:p>
        </w:tc>
      </w:tr>
      <w:tr w:rsidR="00A066F1" w:rsidRPr="00C324A8" w14:paraId="4DC5A6E0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0A41449C" w14:textId="77777777" w:rsidR="00A066F1" w:rsidRPr="00EE21F9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it-IT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04F1DD5B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4 May 2023</w:t>
            </w:r>
          </w:p>
        </w:tc>
      </w:tr>
      <w:tr w:rsidR="00A066F1" w:rsidRPr="00C324A8" w14:paraId="6CCE1525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29FCFC5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37F27DBA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6DBCDFBE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90E1EB5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1728270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1E05BA3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41BEC78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A6CF9F9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5782DAD5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EF992D5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15EFB4E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211F4F8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9.1(9.1-d)</w:t>
            </w:r>
          </w:p>
        </w:tc>
      </w:tr>
    </w:tbl>
    <w:bookmarkEnd w:id="5"/>
    <w:bookmarkEnd w:id="6"/>
    <w:p w14:paraId="27FB9720" w14:textId="77777777" w:rsidR="00187BD9" w:rsidRPr="006965F8" w:rsidRDefault="00884359" w:rsidP="006965F8">
      <w:r>
        <w:t>9</w:t>
      </w:r>
      <w:r>
        <w:tab/>
        <w:t>to consider and approve the Report of the Director of the Radiocommunication Bureau, in accordance with Article 7 of the ITU Convention</w:t>
      </w:r>
      <w:r>
        <w:rPr>
          <w:bCs/>
        </w:rPr>
        <w:t>;</w:t>
      </w:r>
    </w:p>
    <w:p w14:paraId="79E1699C" w14:textId="77777777" w:rsidR="00187BD9" w:rsidRPr="00570495" w:rsidRDefault="00884359" w:rsidP="00570495">
      <w:r>
        <w:t>9.1</w:t>
      </w:r>
      <w:r>
        <w:tab/>
        <w:t>on the activities of the ITU Radiocommunication Sector since WRC</w:t>
      </w:r>
      <w:r>
        <w:noBreakHyphen/>
        <w:t>19:</w:t>
      </w:r>
    </w:p>
    <w:p w14:paraId="579D6E58" w14:textId="77777777" w:rsidR="00187BD9" w:rsidRPr="007A6F19" w:rsidRDefault="00884359" w:rsidP="001555AD">
      <w:pPr>
        <w:jc w:val="both"/>
      </w:pPr>
      <w:r w:rsidRPr="000B4DD2">
        <w:t>(9.1-d)</w:t>
      </w:r>
      <w:r>
        <w:tab/>
      </w:r>
      <w:r w:rsidRPr="000B4DD2">
        <w:t>Protection of EESS (passive) in the frequency band 36-37 GHz from non-GSO FSS space stations</w:t>
      </w:r>
    </w:p>
    <w:p w14:paraId="31C66951" w14:textId="368AE5EA" w:rsidR="005F62E4" w:rsidRDefault="005F62E4" w:rsidP="005F62E4">
      <w:pPr>
        <w:pStyle w:val="Part1"/>
      </w:pPr>
      <w:bookmarkStart w:id="7" w:name="_Toc42084135"/>
      <w:r>
        <w:t>Part 4: Topic d)</w:t>
      </w:r>
    </w:p>
    <w:p w14:paraId="70C90924" w14:textId="394EC3ED" w:rsidR="00450C52" w:rsidRPr="00EF6DF0" w:rsidRDefault="00450C52" w:rsidP="00450C52">
      <w:pPr>
        <w:pStyle w:val="Headingb"/>
        <w:rPr>
          <w:lang w:val="en-US"/>
        </w:rPr>
      </w:pPr>
      <w:r w:rsidRPr="00EF6DF0">
        <w:rPr>
          <w:lang w:val="en-US"/>
        </w:rPr>
        <w:t>Introduction</w:t>
      </w:r>
    </w:p>
    <w:p w14:paraId="6B709380" w14:textId="77777777" w:rsidR="00450C52" w:rsidRPr="00EF6DF0" w:rsidRDefault="00450C52" w:rsidP="00450C52">
      <w:pPr>
        <w:rPr>
          <w:lang w:val="en-US"/>
        </w:rPr>
      </w:pPr>
      <w:r w:rsidRPr="00EF6DF0">
        <w:rPr>
          <w:lang w:val="en-US"/>
        </w:rPr>
        <w:t xml:space="preserve">CEPT supports the protection of EESS (passive) in the frequency band 36-37 GHz and in particular the CIMR sensor that will be operating under COPERNICUS through an unwanted emission limit of -31 dBW/100 MHz to be applied in the 36-37 GHz frequency band. CEPT also supports applying necessary regulatory changes at this Conference rather than unnecessarily wait for another Conference. </w:t>
      </w:r>
    </w:p>
    <w:p w14:paraId="58D78538" w14:textId="77777777" w:rsidR="00450C52" w:rsidRPr="00EF6DF0" w:rsidRDefault="00450C52" w:rsidP="00450C52">
      <w:pPr>
        <w:rPr>
          <w:lang w:val="en-US"/>
        </w:rPr>
      </w:pPr>
      <w:r w:rsidRPr="00EF6DF0">
        <w:rPr>
          <w:lang w:val="en-US"/>
        </w:rPr>
        <w:t xml:space="preserve">This ECP proposes the addition of a new footnote in Article </w:t>
      </w:r>
      <w:r w:rsidRPr="00EF6DF0">
        <w:rPr>
          <w:b/>
          <w:bCs/>
          <w:lang w:val="en-US"/>
        </w:rPr>
        <w:t>5</w:t>
      </w:r>
      <w:r w:rsidRPr="00EF6DF0">
        <w:rPr>
          <w:lang w:val="en-US"/>
        </w:rPr>
        <w:t xml:space="preserve"> to address this, as well as the related addition of a commitment in Appendix </w:t>
      </w:r>
      <w:r w:rsidRPr="00EF6DF0">
        <w:rPr>
          <w:b/>
          <w:bCs/>
          <w:lang w:val="en-US"/>
        </w:rPr>
        <w:t>4</w:t>
      </w:r>
      <w:r w:rsidRPr="00EF6DF0">
        <w:rPr>
          <w:lang w:val="en-US"/>
        </w:rPr>
        <w:t>.</w:t>
      </w:r>
    </w:p>
    <w:p w14:paraId="5F1E8896" w14:textId="77777777" w:rsidR="00450C52" w:rsidRPr="00EE21F9" w:rsidRDefault="00450C52" w:rsidP="00450C52">
      <w:pPr>
        <w:pStyle w:val="Headingb"/>
        <w:rPr>
          <w:lang w:val="en-US"/>
        </w:rPr>
      </w:pPr>
      <w:r w:rsidRPr="00EF6DF0">
        <w:rPr>
          <w:lang w:val="en-US"/>
        </w:rPr>
        <w:t>Proposals</w:t>
      </w:r>
    </w:p>
    <w:p w14:paraId="316ADB21" w14:textId="77777777" w:rsidR="00450C52" w:rsidRPr="00EE21F9" w:rsidRDefault="00450C52" w:rsidP="00450C5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US"/>
        </w:rPr>
      </w:pPr>
      <w:r w:rsidRPr="00EE21F9">
        <w:rPr>
          <w:lang w:val="en-US"/>
        </w:rPr>
        <w:br w:type="page"/>
      </w:r>
    </w:p>
    <w:p w14:paraId="6B654565" w14:textId="77777777" w:rsidR="00450C52" w:rsidRPr="003C04F1" w:rsidRDefault="00450C52" w:rsidP="00450C52">
      <w:pPr>
        <w:pStyle w:val="ArtNo"/>
        <w:spacing w:before="0"/>
      </w:pPr>
      <w:bookmarkStart w:id="8" w:name="_Toc42842383"/>
      <w:r w:rsidRPr="003C04F1">
        <w:lastRenderedPageBreak/>
        <w:t xml:space="preserve">ARTICLE </w:t>
      </w:r>
      <w:r w:rsidRPr="003C04F1">
        <w:rPr>
          <w:rStyle w:val="href"/>
          <w:rFonts w:eastAsiaTheme="majorEastAsia"/>
          <w:color w:val="000000"/>
        </w:rPr>
        <w:t>5</w:t>
      </w:r>
      <w:bookmarkEnd w:id="8"/>
    </w:p>
    <w:p w14:paraId="27242DAD" w14:textId="77777777" w:rsidR="00450C52" w:rsidRPr="003C04F1" w:rsidRDefault="00450C52" w:rsidP="00450C52">
      <w:pPr>
        <w:pStyle w:val="Arttitle"/>
      </w:pPr>
      <w:bookmarkStart w:id="9" w:name="_Toc327956583"/>
      <w:bookmarkStart w:id="10" w:name="_Toc42842384"/>
      <w:r w:rsidRPr="003C04F1">
        <w:t>Frequency allocations</w:t>
      </w:r>
      <w:bookmarkEnd w:id="9"/>
      <w:bookmarkEnd w:id="10"/>
    </w:p>
    <w:p w14:paraId="31F91499" w14:textId="77777777" w:rsidR="00450C52" w:rsidRPr="003C04F1" w:rsidRDefault="00450C52" w:rsidP="00450C52">
      <w:pPr>
        <w:pStyle w:val="Section1"/>
        <w:keepNext/>
      </w:pPr>
      <w:r w:rsidRPr="003C04F1">
        <w:t>Section IV – Table of Frequency Allocations</w:t>
      </w:r>
      <w:r w:rsidRPr="003C04F1">
        <w:br/>
      </w:r>
      <w:r w:rsidRPr="003C04F1">
        <w:rPr>
          <w:b w:val="0"/>
          <w:bCs/>
        </w:rPr>
        <w:t xml:space="preserve">(See No. </w:t>
      </w:r>
      <w:r w:rsidRPr="003C04F1">
        <w:t>2.1</w:t>
      </w:r>
      <w:r w:rsidRPr="003C04F1">
        <w:rPr>
          <w:b w:val="0"/>
          <w:bCs/>
        </w:rPr>
        <w:t>)</w:t>
      </w:r>
      <w:r w:rsidRPr="003C04F1">
        <w:rPr>
          <w:b w:val="0"/>
          <w:bCs/>
        </w:rPr>
        <w:br/>
      </w:r>
      <w:r w:rsidRPr="003C04F1">
        <w:br/>
      </w:r>
    </w:p>
    <w:p w14:paraId="3B9807C0" w14:textId="0F3F684C" w:rsidR="00450C52" w:rsidRDefault="00450C52" w:rsidP="00450C52">
      <w:pPr>
        <w:pStyle w:val="Proposal"/>
      </w:pPr>
      <w:r>
        <w:t>MOD</w:t>
      </w:r>
      <w:r>
        <w:tab/>
        <w:t>EUR/XXXXA24A4/1</w:t>
      </w:r>
    </w:p>
    <w:p w14:paraId="526E263E" w14:textId="77777777" w:rsidR="00450C52" w:rsidRPr="003C04F1" w:rsidRDefault="00450C52" w:rsidP="00450C52">
      <w:pPr>
        <w:pStyle w:val="Tabletitle"/>
      </w:pPr>
      <w:r w:rsidRPr="003C04F1">
        <w:t>34.2-40 GHz</w:t>
      </w:r>
    </w:p>
    <w:tbl>
      <w:tblPr>
        <w:tblW w:w="9302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3"/>
      </w:tblGrid>
      <w:tr w:rsidR="00450C52" w:rsidRPr="003C04F1" w14:paraId="217A7AC7" w14:textId="77777777" w:rsidTr="00941F37">
        <w:trPr>
          <w:cantSplit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FC07" w14:textId="77777777" w:rsidR="00450C52" w:rsidRPr="003C04F1" w:rsidRDefault="00450C52" w:rsidP="00941F37">
            <w:pPr>
              <w:pStyle w:val="Tablehead"/>
            </w:pPr>
            <w:r w:rsidRPr="003C04F1">
              <w:t>Allocation to services</w:t>
            </w:r>
          </w:p>
        </w:tc>
      </w:tr>
      <w:tr w:rsidR="00450C52" w:rsidRPr="003C04F1" w14:paraId="4CF237E7" w14:textId="77777777" w:rsidTr="00941F37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C4DCC9" w14:textId="77777777" w:rsidR="00450C52" w:rsidRPr="003C04F1" w:rsidRDefault="00450C52" w:rsidP="00941F37">
            <w:pPr>
              <w:pStyle w:val="Tablehead"/>
            </w:pPr>
            <w:r w:rsidRPr="003C04F1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570994" w14:textId="77777777" w:rsidR="00450C52" w:rsidRPr="003C04F1" w:rsidRDefault="00450C52" w:rsidP="00941F37">
            <w:pPr>
              <w:pStyle w:val="Tablehead"/>
            </w:pPr>
            <w:r w:rsidRPr="003C04F1">
              <w:t>Region 2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171E4C" w14:textId="77777777" w:rsidR="00450C52" w:rsidRPr="003C04F1" w:rsidRDefault="00450C52" w:rsidP="00941F37">
            <w:pPr>
              <w:pStyle w:val="Tablehead"/>
            </w:pPr>
            <w:r w:rsidRPr="003C04F1">
              <w:t>Region 3</w:t>
            </w:r>
          </w:p>
        </w:tc>
      </w:tr>
      <w:tr w:rsidR="00450C52" w:rsidRPr="003C04F1" w14:paraId="3C25D8A5" w14:textId="77777777" w:rsidTr="00941F37">
        <w:trPr>
          <w:cantSplit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8126" w14:textId="77777777" w:rsidR="00450C52" w:rsidRPr="003C04F1" w:rsidRDefault="00450C52" w:rsidP="00941F3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rPr>
                <w:color w:val="000000"/>
              </w:rPr>
            </w:pPr>
            <w:r w:rsidRPr="003C04F1">
              <w:rPr>
                <w:rStyle w:val="Tablefreq"/>
              </w:rPr>
              <w:t>36-37</w:t>
            </w:r>
            <w:r w:rsidRPr="003C04F1">
              <w:rPr>
                <w:b/>
                <w:color w:val="000000"/>
              </w:rPr>
              <w:tab/>
            </w:r>
            <w:r w:rsidRPr="003C04F1">
              <w:rPr>
                <w:color w:val="000000"/>
              </w:rPr>
              <w:t>EARTH EXPLORATION-SATELLITE (passive)</w:t>
            </w:r>
          </w:p>
          <w:p w14:paraId="4F023551" w14:textId="77777777" w:rsidR="00450C52" w:rsidRPr="003C04F1" w:rsidRDefault="00450C52" w:rsidP="00941F37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FIXED</w:t>
            </w:r>
          </w:p>
          <w:p w14:paraId="22C44C34" w14:textId="77777777" w:rsidR="00450C52" w:rsidRPr="003C04F1" w:rsidRDefault="00450C52" w:rsidP="00941F37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MOBILE</w:t>
            </w:r>
          </w:p>
          <w:p w14:paraId="5FAC3052" w14:textId="77777777" w:rsidR="00450C52" w:rsidRPr="003C04F1" w:rsidRDefault="00450C52" w:rsidP="00941F37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SPACE RESEARCH (passive)</w:t>
            </w:r>
          </w:p>
          <w:p w14:paraId="6BC693ED" w14:textId="77777777" w:rsidR="00450C52" w:rsidRPr="003C04F1" w:rsidRDefault="00450C52" w:rsidP="00941F37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proofErr w:type="gramStart"/>
            <w:r w:rsidRPr="003C04F1">
              <w:rPr>
                <w:rStyle w:val="Artref"/>
                <w:color w:val="000000"/>
              </w:rPr>
              <w:t>5.149  5</w:t>
            </w:r>
            <w:proofErr w:type="gramEnd"/>
            <w:r w:rsidRPr="003C04F1">
              <w:rPr>
                <w:rStyle w:val="Artref"/>
                <w:color w:val="000000"/>
              </w:rPr>
              <w:t>.550A</w:t>
            </w:r>
          </w:p>
        </w:tc>
      </w:tr>
      <w:tr w:rsidR="00450C52" w:rsidRPr="003C04F1" w14:paraId="0263F254" w14:textId="77777777" w:rsidTr="00941F37">
        <w:trPr>
          <w:cantSplit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FB00" w14:textId="77777777" w:rsidR="00450C52" w:rsidRPr="003C04F1" w:rsidRDefault="00450C52" w:rsidP="00941F37">
            <w:pPr>
              <w:pStyle w:val="TableTextS5"/>
            </w:pPr>
            <w:r w:rsidRPr="003C04F1">
              <w:rPr>
                <w:rStyle w:val="Tablefreq"/>
              </w:rPr>
              <w:t>37-37.5</w:t>
            </w:r>
            <w:r w:rsidRPr="003C04F1">
              <w:tab/>
            </w:r>
            <w:r w:rsidRPr="003C04F1">
              <w:tab/>
              <w:t>FIXED</w:t>
            </w:r>
          </w:p>
          <w:p w14:paraId="5B4DE64C" w14:textId="77777777" w:rsidR="00450C52" w:rsidRPr="003C04F1" w:rsidRDefault="00450C52" w:rsidP="00941F37">
            <w:pPr>
              <w:pStyle w:val="TableTextS5"/>
            </w:pPr>
            <w:r w:rsidRPr="003C04F1">
              <w:tab/>
            </w:r>
            <w:r w:rsidRPr="003C04F1">
              <w:tab/>
            </w:r>
            <w:r w:rsidRPr="003C04F1">
              <w:tab/>
            </w:r>
            <w:r w:rsidRPr="003C04F1">
              <w:tab/>
              <w:t xml:space="preserve">MOBILE except aeronautical </w:t>
            </w:r>
            <w:proofErr w:type="gramStart"/>
            <w:r w:rsidRPr="003C04F1">
              <w:t>mobile  5.550B</w:t>
            </w:r>
            <w:proofErr w:type="gramEnd"/>
          </w:p>
          <w:p w14:paraId="5688CD65" w14:textId="77777777" w:rsidR="00450C52" w:rsidRPr="003C04F1" w:rsidRDefault="00450C52" w:rsidP="00941F37">
            <w:pPr>
              <w:pStyle w:val="TableTextS5"/>
            </w:pPr>
            <w:r w:rsidRPr="003C04F1">
              <w:tab/>
            </w:r>
            <w:r w:rsidRPr="003C04F1">
              <w:tab/>
            </w:r>
            <w:r w:rsidRPr="003C04F1">
              <w:tab/>
            </w:r>
            <w:r w:rsidRPr="003C04F1">
              <w:tab/>
              <w:t xml:space="preserve">SPACE RESEARCH (space-to-Earth) </w:t>
            </w:r>
          </w:p>
          <w:p w14:paraId="593C8916" w14:textId="77777777" w:rsidR="00450C52" w:rsidRPr="003C04F1" w:rsidRDefault="00450C52" w:rsidP="00941F37">
            <w:pPr>
              <w:pStyle w:val="TableTextS5"/>
              <w:rPr>
                <w:rStyle w:val="Tablefreq"/>
              </w:rPr>
            </w:pPr>
            <w:r w:rsidRPr="003C04F1">
              <w:tab/>
            </w:r>
            <w:r w:rsidRPr="003C04F1">
              <w:tab/>
            </w:r>
            <w:r w:rsidRPr="003C04F1">
              <w:tab/>
            </w:r>
            <w:r w:rsidRPr="003C04F1">
              <w:tab/>
            </w:r>
            <w:r w:rsidRPr="003C04F1">
              <w:rPr>
                <w:rStyle w:val="Artref"/>
              </w:rPr>
              <w:t>5.547</w:t>
            </w:r>
          </w:p>
        </w:tc>
      </w:tr>
      <w:tr w:rsidR="00450C52" w:rsidRPr="003C04F1" w14:paraId="31684EAD" w14:textId="77777777" w:rsidTr="00941F37">
        <w:trPr>
          <w:cantSplit/>
          <w:jc w:val="center"/>
        </w:trPr>
        <w:tc>
          <w:tcPr>
            <w:tcW w:w="9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4321E" w14:textId="77777777" w:rsidR="00450C52" w:rsidRPr="003C04F1" w:rsidRDefault="00450C52" w:rsidP="00941F37">
            <w:pPr>
              <w:pStyle w:val="TableTextS5"/>
            </w:pPr>
            <w:r w:rsidRPr="003C04F1">
              <w:rPr>
                <w:rStyle w:val="Tablefreq"/>
              </w:rPr>
              <w:t>37.5-38</w:t>
            </w:r>
            <w:r w:rsidRPr="003C04F1">
              <w:tab/>
            </w:r>
            <w:r w:rsidRPr="003C04F1">
              <w:tab/>
              <w:t>FIXED</w:t>
            </w:r>
          </w:p>
          <w:p w14:paraId="6C138C2E" w14:textId="77777777" w:rsidR="00450C52" w:rsidRPr="003C04F1" w:rsidRDefault="00450C52" w:rsidP="00941F37">
            <w:pPr>
              <w:pStyle w:val="TableTextS5"/>
            </w:pPr>
            <w:r w:rsidRPr="003C04F1">
              <w:tab/>
            </w:r>
            <w:r w:rsidRPr="003C04F1">
              <w:tab/>
            </w:r>
            <w:r w:rsidRPr="003C04F1">
              <w:tab/>
            </w:r>
            <w:r w:rsidRPr="003C04F1">
              <w:tab/>
            </w:r>
            <w:r w:rsidRPr="00E12B3F">
              <w:t>FIXED-SATELLITE (space-to-</w:t>
            </w:r>
            <w:proofErr w:type="gramStart"/>
            <w:r w:rsidRPr="00E12B3F">
              <w:t xml:space="preserve">Earth)  </w:t>
            </w:r>
            <w:r w:rsidRPr="00E12B3F">
              <w:rPr>
                <w:rStyle w:val="Artref"/>
              </w:rPr>
              <w:t>5.550C</w:t>
            </w:r>
            <w:proofErr w:type="gramEnd"/>
            <w:ins w:id="11" w:author="CEPT" w:date="2023-05-04T10:05:00Z">
              <w:r w:rsidRPr="00E12B3F">
                <w:rPr>
                  <w:rStyle w:val="Artref"/>
                </w:rPr>
                <w:t xml:space="preserve">  ADD 5.A91D</w:t>
              </w:r>
            </w:ins>
          </w:p>
          <w:p w14:paraId="44F5A50A" w14:textId="77777777" w:rsidR="00450C52" w:rsidRPr="003C04F1" w:rsidRDefault="00450C52" w:rsidP="00941F37">
            <w:pPr>
              <w:pStyle w:val="TableTextS5"/>
            </w:pPr>
            <w:r w:rsidRPr="003C04F1">
              <w:tab/>
            </w:r>
            <w:r w:rsidRPr="003C04F1">
              <w:tab/>
            </w:r>
            <w:r w:rsidRPr="003C04F1">
              <w:tab/>
            </w:r>
            <w:r w:rsidRPr="003C04F1">
              <w:tab/>
              <w:t xml:space="preserve">MOBILE except aeronautical </w:t>
            </w:r>
            <w:proofErr w:type="gramStart"/>
            <w:r w:rsidRPr="003C04F1">
              <w:t>mobile  5.550B</w:t>
            </w:r>
            <w:proofErr w:type="gramEnd"/>
          </w:p>
          <w:p w14:paraId="1EC952DE" w14:textId="77777777" w:rsidR="00450C52" w:rsidRPr="003C04F1" w:rsidRDefault="00450C52" w:rsidP="00941F37">
            <w:pPr>
              <w:pStyle w:val="TableTextS5"/>
            </w:pPr>
            <w:r w:rsidRPr="003C04F1">
              <w:tab/>
            </w:r>
            <w:r w:rsidRPr="003C04F1">
              <w:tab/>
            </w:r>
            <w:r w:rsidRPr="003C04F1">
              <w:tab/>
            </w:r>
            <w:r w:rsidRPr="003C04F1">
              <w:tab/>
              <w:t>SPACE RESEARCH (space-to-Earth)</w:t>
            </w:r>
          </w:p>
          <w:p w14:paraId="2C7CC725" w14:textId="77777777" w:rsidR="00450C52" w:rsidRPr="003C04F1" w:rsidRDefault="00450C52" w:rsidP="00941F37">
            <w:pPr>
              <w:pStyle w:val="TableTextS5"/>
            </w:pPr>
            <w:r w:rsidRPr="003C04F1">
              <w:tab/>
            </w:r>
            <w:r w:rsidRPr="003C04F1">
              <w:tab/>
            </w:r>
            <w:r w:rsidRPr="003C04F1">
              <w:tab/>
            </w:r>
            <w:r w:rsidRPr="003C04F1">
              <w:tab/>
              <w:t xml:space="preserve">Earth exploration-satellite (space-to-Earth) </w:t>
            </w:r>
          </w:p>
          <w:p w14:paraId="49F0AEA2" w14:textId="77777777" w:rsidR="00450C52" w:rsidRPr="003C04F1" w:rsidRDefault="00450C52" w:rsidP="00941F37">
            <w:pPr>
              <w:pStyle w:val="TableTextS5"/>
              <w:rPr>
                <w:rStyle w:val="Artref"/>
                <w:color w:val="000000"/>
              </w:rPr>
            </w:pPr>
            <w:r w:rsidRPr="003C04F1">
              <w:rPr>
                <w:b/>
                <w:bCs/>
              </w:rPr>
              <w:tab/>
            </w:r>
            <w:r w:rsidRPr="003C04F1">
              <w:rPr>
                <w:b/>
                <w:bCs/>
              </w:rPr>
              <w:tab/>
            </w:r>
            <w:r w:rsidRPr="003C04F1">
              <w:rPr>
                <w:b/>
                <w:bCs/>
              </w:rPr>
              <w:tab/>
            </w:r>
            <w:r w:rsidRPr="003C04F1">
              <w:rPr>
                <w:b/>
                <w:bCs/>
              </w:rPr>
              <w:tab/>
            </w:r>
            <w:r w:rsidRPr="003C04F1">
              <w:rPr>
                <w:rStyle w:val="Artref"/>
                <w:color w:val="000000"/>
              </w:rPr>
              <w:t>5.</w:t>
            </w:r>
            <w:r w:rsidRPr="003C04F1">
              <w:rPr>
                <w:rStyle w:val="Artref"/>
              </w:rPr>
              <w:t>547</w:t>
            </w:r>
          </w:p>
        </w:tc>
      </w:tr>
    </w:tbl>
    <w:p w14:paraId="099F03D0" w14:textId="77777777" w:rsidR="00450C52" w:rsidRDefault="00450C52" w:rsidP="00450C52">
      <w:pPr>
        <w:pStyle w:val="Reasons"/>
      </w:pPr>
    </w:p>
    <w:p w14:paraId="3462088C" w14:textId="52E1160C" w:rsidR="00450C52" w:rsidRDefault="00450C52" w:rsidP="00450C52">
      <w:pPr>
        <w:pStyle w:val="Proposal"/>
      </w:pPr>
      <w:r>
        <w:t>ADD</w:t>
      </w:r>
      <w:r>
        <w:tab/>
        <w:t>EUR/XXXXA24A4/2</w:t>
      </w:r>
    </w:p>
    <w:p w14:paraId="2FEEAF5D" w14:textId="77777777" w:rsidR="00450C52" w:rsidRPr="00EF6DF0" w:rsidRDefault="00450C52" w:rsidP="00450C52">
      <w:r w:rsidRPr="00EF6DF0">
        <w:rPr>
          <w:rStyle w:val="Artdef"/>
        </w:rPr>
        <w:t>5.A91D</w:t>
      </w:r>
      <w:r w:rsidRPr="00EF6DF0">
        <w:tab/>
        <w:t xml:space="preserve">Non-GSO FSS space stations operating with an apogee altitude above 407 km and below 2000 km in the frequency band 37.5-38 GHz shall not exceed an unwanted emission output power limit of -31 dBW/100 MHz in the frequency band 36-37 GHz in order to protect EESS (passive) operating in this band.   </w:t>
      </w:r>
      <w:r w:rsidRPr="00EF6DF0">
        <w:rPr>
          <w:sz w:val="16"/>
          <w:szCs w:val="16"/>
        </w:rPr>
        <w:t>(WRC</w:t>
      </w:r>
      <w:r w:rsidRPr="00EF6DF0">
        <w:rPr>
          <w:sz w:val="16"/>
          <w:szCs w:val="16"/>
        </w:rPr>
        <w:noBreakHyphen/>
        <w:t>23)</w:t>
      </w:r>
    </w:p>
    <w:p w14:paraId="72CA47B7" w14:textId="77777777" w:rsidR="00450C52" w:rsidRDefault="00450C52" w:rsidP="00450C52">
      <w:pPr>
        <w:pStyle w:val="Reasons"/>
      </w:pPr>
      <w:r w:rsidRPr="00EF6DF0">
        <w:rPr>
          <w:b/>
        </w:rPr>
        <w:t>Reasons:</w:t>
      </w:r>
      <w:r w:rsidRPr="00EF6DF0">
        <w:tab/>
        <w:t xml:space="preserve">To ensure the protection of the </w:t>
      </w:r>
      <w:proofErr w:type="gramStart"/>
      <w:r w:rsidRPr="00EF6DF0">
        <w:t>EESS(</w:t>
      </w:r>
      <w:proofErr w:type="gramEnd"/>
      <w:r w:rsidRPr="00EF6DF0">
        <w:t>passive) calibration channel.</w:t>
      </w:r>
    </w:p>
    <w:p w14:paraId="552E3BE1" w14:textId="77777777" w:rsidR="00450C52" w:rsidRDefault="00450C52" w:rsidP="00450C5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  <w:r>
        <w:br w:type="page"/>
      </w:r>
    </w:p>
    <w:p w14:paraId="293E4BC6" w14:textId="77777777" w:rsidR="00496979" w:rsidRPr="00EF6DF0" w:rsidRDefault="00884359" w:rsidP="00496979">
      <w:pPr>
        <w:pStyle w:val="AppendixNo"/>
        <w:spacing w:before="0"/>
      </w:pPr>
      <w:r w:rsidRPr="00EF6DF0">
        <w:t xml:space="preserve">APPENDIX </w:t>
      </w:r>
      <w:r w:rsidRPr="00EF6DF0">
        <w:rPr>
          <w:rStyle w:val="href"/>
        </w:rPr>
        <w:t>4</w:t>
      </w:r>
      <w:r w:rsidRPr="00EF6DF0">
        <w:t xml:space="preserve"> (REV.WRC</w:t>
      </w:r>
      <w:r w:rsidRPr="00EF6DF0">
        <w:noBreakHyphen/>
        <w:t>19)</w:t>
      </w:r>
      <w:bookmarkEnd w:id="7"/>
    </w:p>
    <w:p w14:paraId="55EDA0FD" w14:textId="77777777" w:rsidR="00496979" w:rsidRPr="00EF6DF0" w:rsidRDefault="00884359" w:rsidP="00496979">
      <w:pPr>
        <w:pStyle w:val="Appendixtitle"/>
        <w:keepNext w:val="0"/>
        <w:keepLines w:val="0"/>
      </w:pPr>
      <w:bookmarkStart w:id="12" w:name="_Toc328648889"/>
      <w:bookmarkStart w:id="13" w:name="_Toc42084136"/>
      <w:r w:rsidRPr="00EF6DF0">
        <w:t>Consolidated list and tables of characteristics for use in the</w:t>
      </w:r>
      <w:r w:rsidRPr="00EF6DF0">
        <w:br/>
        <w:t>application of the procedures of Chapter III</w:t>
      </w:r>
      <w:bookmarkEnd w:id="12"/>
      <w:bookmarkEnd w:id="13"/>
    </w:p>
    <w:p w14:paraId="1845F8FE" w14:textId="77777777" w:rsidR="00496979" w:rsidRPr="00EF6DF0" w:rsidRDefault="00884359" w:rsidP="00496979">
      <w:pPr>
        <w:pStyle w:val="AnnexNo"/>
      </w:pPr>
      <w:bookmarkStart w:id="14" w:name="_Toc42084139"/>
      <w:r w:rsidRPr="00EF6DF0">
        <w:t>ANNEX 2</w:t>
      </w:r>
      <w:bookmarkEnd w:id="14"/>
    </w:p>
    <w:p w14:paraId="4F6DF9CB" w14:textId="77777777" w:rsidR="00496979" w:rsidRPr="00EF6DF0" w:rsidRDefault="00884359" w:rsidP="00496979">
      <w:pPr>
        <w:pStyle w:val="Annextitle"/>
      </w:pPr>
      <w:bookmarkStart w:id="15" w:name="_Toc328648893"/>
      <w:bookmarkStart w:id="16" w:name="_Toc42084140"/>
      <w:r w:rsidRPr="00EF6DF0">
        <w:t>Characteristics of satellite networks, earth stations</w:t>
      </w:r>
      <w:r w:rsidRPr="00EF6DF0">
        <w:br/>
        <w:t>or radio astronomy stations</w:t>
      </w:r>
      <w:r w:rsidRPr="00EF6DF0">
        <w:rPr>
          <w:rStyle w:val="Appelnotedebasdep"/>
          <w:rFonts w:asciiTheme="majorBidi" w:hAnsiTheme="majorBidi" w:cstheme="majorBidi"/>
          <w:b w:val="0"/>
          <w:bCs/>
          <w:position w:val="0"/>
          <w:sz w:val="28"/>
          <w:vertAlign w:val="superscript"/>
        </w:rPr>
        <w:footnoteReference w:customMarkFollows="1" w:id="1"/>
        <w:t>2</w:t>
      </w:r>
      <w:r w:rsidRPr="00EF6DF0">
        <w:rPr>
          <w:rFonts w:asciiTheme="majorBidi" w:hAnsiTheme="majorBidi" w:cstheme="majorBidi"/>
          <w:b w:val="0"/>
          <w:bCs/>
          <w:sz w:val="16"/>
          <w:szCs w:val="16"/>
          <w:vertAlign w:val="superscript"/>
        </w:rPr>
        <w:t> </w:t>
      </w:r>
      <w:r w:rsidRPr="00EF6DF0">
        <w:rPr>
          <w:rFonts w:ascii="Times New Roman"/>
          <w:b w:val="0"/>
          <w:sz w:val="16"/>
          <w:szCs w:val="16"/>
        </w:rPr>
        <w:t>    </w:t>
      </w:r>
      <w:r w:rsidRPr="00EF6DF0">
        <w:rPr>
          <w:rFonts w:ascii="Times New Roman"/>
          <w:b w:val="0"/>
          <w:sz w:val="16"/>
          <w:szCs w:val="16"/>
        </w:rPr>
        <w:t>(Rev.WRC</w:t>
      </w:r>
      <w:r w:rsidRPr="00EF6DF0">
        <w:rPr>
          <w:rFonts w:ascii="Times New Roman"/>
          <w:b w:val="0"/>
          <w:sz w:val="16"/>
          <w:szCs w:val="16"/>
        </w:rPr>
        <w:noBreakHyphen/>
        <w:t>12)</w:t>
      </w:r>
      <w:bookmarkEnd w:id="15"/>
      <w:bookmarkEnd w:id="16"/>
    </w:p>
    <w:p w14:paraId="4914D290" w14:textId="77777777" w:rsidR="00496979" w:rsidRPr="00EF6DF0" w:rsidRDefault="00884359" w:rsidP="00496979">
      <w:pPr>
        <w:pStyle w:val="Headingb"/>
        <w:rPr>
          <w:lang w:val="en-GB"/>
        </w:rPr>
      </w:pPr>
      <w:r w:rsidRPr="00EF6DF0">
        <w:rPr>
          <w:lang w:val="en-GB"/>
        </w:rPr>
        <w:t>Footnotes to Tables A, B, C and D</w:t>
      </w:r>
    </w:p>
    <w:p w14:paraId="3EDEB4C8" w14:textId="77777777" w:rsidR="00957F71" w:rsidRPr="00EF6DF0" w:rsidRDefault="00957F71">
      <w:pPr>
        <w:sectPr w:rsidR="00957F71" w:rsidRPr="00EF6DF0">
          <w:headerReference w:type="default" r:id="rId14"/>
          <w:footerReference w:type="even" r:id="rId15"/>
          <w:footerReference w:type="default" r:id="rId16"/>
          <w:pgSz w:w="11907" w:h="16840" w:code="9"/>
          <w:pgMar w:top="1418" w:right="1134" w:bottom="1134" w:left="1134" w:header="567" w:footer="567" w:gutter="0"/>
          <w:cols w:space="720"/>
          <w:titlePg/>
          <w:docGrid w:linePitch="326"/>
        </w:sectPr>
      </w:pPr>
    </w:p>
    <w:p w14:paraId="00CA27AA" w14:textId="63390C0C" w:rsidR="00957F71" w:rsidRPr="00EF6DF0" w:rsidRDefault="00884359">
      <w:pPr>
        <w:pStyle w:val="Proposal"/>
      </w:pPr>
      <w:r w:rsidRPr="00EF6DF0">
        <w:t>MOD</w:t>
      </w:r>
      <w:r w:rsidRPr="00EF6DF0">
        <w:tab/>
        <w:t>EUR/</w:t>
      </w:r>
      <w:r w:rsidR="00450C52" w:rsidRPr="00EF6DF0">
        <w:t>XXXX</w:t>
      </w:r>
      <w:r w:rsidRPr="00EF6DF0">
        <w:t>A24A4/3</w:t>
      </w:r>
    </w:p>
    <w:p w14:paraId="6660516A" w14:textId="77777777" w:rsidR="00496979" w:rsidRPr="00EF6DF0" w:rsidRDefault="00884359" w:rsidP="009B0935">
      <w:pPr>
        <w:pStyle w:val="TableNo"/>
        <w:ind w:right="12326"/>
        <w:rPr>
          <w:b/>
          <w:bCs/>
        </w:rPr>
      </w:pPr>
      <w:r w:rsidRPr="00EF6DF0">
        <w:rPr>
          <w:b/>
          <w:bCs/>
        </w:rPr>
        <w:t>TABLE A</w:t>
      </w:r>
    </w:p>
    <w:p w14:paraId="1820333E" w14:textId="77777777" w:rsidR="00496979" w:rsidRPr="00EF6DF0" w:rsidRDefault="00884359" w:rsidP="009B0935">
      <w:pPr>
        <w:pStyle w:val="Tabletitle"/>
        <w:ind w:right="12326"/>
      </w:pPr>
      <w:r w:rsidRPr="00EF6DF0">
        <w:t>GENERAL CHARACTERISTICS OF THE SATELLITE NETWORK OR SYSTEM,</w:t>
      </w:r>
      <w:r w:rsidRPr="00EF6DF0">
        <w:br/>
        <w:t xml:space="preserve">EARTH STATION OR RADIO ASTRONOMY STATION </w:t>
      </w:r>
      <w:r w:rsidRPr="00EF6DF0">
        <w:rPr>
          <w:color w:val="000000"/>
          <w:sz w:val="16"/>
        </w:rPr>
        <w:t>    </w:t>
      </w:r>
      <w:r w:rsidRPr="00EF6DF0">
        <w:rPr>
          <w:rFonts w:ascii="Times New Roman"/>
          <w:b w:val="0"/>
          <w:bCs/>
          <w:color w:val="000000"/>
          <w:sz w:val="16"/>
        </w:rPr>
        <w:t>(Rev.WRC</w:t>
      </w:r>
      <w:r w:rsidRPr="00EF6DF0">
        <w:rPr>
          <w:rFonts w:ascii="Times New Roman"/>
          <w:b w:val="0"/>
          <w:bCs/>
          <w:color w:val="000000"/>
          <w:sz w:val="16"/>
        </w:rPr>
        <w:noBreakHyphen/>
        <w:t>19)</w:t>
      </w:r>
    </w:p>
    <w:tbl>
      <w:tblPr>
        <w:tblW w:w="18346" w:type="dxa"/>
        <w:jc w:val="center"/>
        <w:tblLayout w:type="fixed"/>
        <w:tblLook w:val="04A0" w:firstRow="1" w:lastRow="0" w:firstColumn="1" w:lastColumn="0" w:noHBand="0" w:noVBand="1"/>
      </w:tblPr>
      <w:tblGrid>
        <w:gridCol w:w="1178"/>
        <w:gridCol w:w="8012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1357"/>
        <w:gridCol w:w="608"/>
      </w:tblGrid>
      <w:tr w:rsidR="000B04C2" w:rsidRPr="00EF6DF0" w14:paraId="75760DD6" w14:textId="77777777" w:rsidTr="005A426A">
        <w:trPr>
          <w:trHeight w:val="3000"/>
          <w:jc w:val="center"/>
        </w:trPr>
        <w:tc>
          <w:tcPr>
            <w:tcW w:w="11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extDirection w:val="btLr"/>
            <w:vAlign w:val="center"/>
            <w:hideMark/>
          </w:tcPr>
          <w:p w14:paraId="265A8766" w14:textId="77777777" w:rsidR="000B04C2" w:rsidRPr="00EF6DF0" w:rsidRDefault="00884359" w:rsidP="00046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>Items in Appendix</w:t>
            </w:r>
          </w:p>
        </w:tc>
        <w:tc>
          <w:tcPr>
            <w:tcW w:w="8012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14:paraId="7A091E88" w14:textId="77777777" w:rsidR="000B04C2" w:rsidRPr="00EF6DF0" w:rsidRDefault="00884359" w:rsidP="00046830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US"/>
              </w:rPr>
              <w:t xml:space="preserve">A </w:t>
            </w:r>
            <w:r w:rsidRPr="00EF6DF0"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vertAlign w:val="superscript"/>
                <w:lang w:val="en-US"/>
              </w:rPr>
              <w:t>_</w:t>
            </w:r>
            <w:r w:rsidRPr="00EF6DF0"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US"/>
              </w:rPr>
              <w:t xml:space="preserve"> GENERAL CHARACTERISTICS OF THE SATELLITE NETWORK OR SYSTEM, EARTH STATION OR RADIO ASTRONOMY STATION</w:t>
            </w:r>
          </w:p>
        </w:tc>
        <w:tc>
          <w:tcPr>
            <w:tcW w:w="79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E53660" w14:textId="77777777" w:rsidR="000B04C2" w:rsidRPr="00EF6DF0" w:rsidRDefault="00884359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>Advance publication of a geostationary-</w:t>
            </w: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br/>
              <w:t>satellite network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63DB2A" w14:textId="77777777" w:rsidR="000B04C2" w:rsidRPr="00EF6DF0" w:rsidRDefault="00884359" w:rsidP="00046830">
            <w:pPr>
              <w:spacing w:before="0" w:after="40" w:line="16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 xml:space="preserve">Advance publication of a non-geostationary-satellite network or system subject to coordination under Section II </w:t>
            </w: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br/>
              <w:t>of Article 9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DBAF60" w14:textId="77777777" w:rsidR="000B04C2" w:rsidRPr="00EF6DF0" w:rsidRDefault="00884359" w:rsidP="00D53BD3">
            <w:pPr>
              <w:spacing w:before="0" w:after="40" w:line="16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 xml:space="preserve">Advance publication of a non-geostationary-satellite network or system not subject to coordination under Section II </w:t>
            </w: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br/>
              <w:t>of Article 9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E3DCE7" w14:textId="77777777" w:rsidR="000B04C2" w:rsidRPr="00EF6DF0" w:rsidRDefault="00884359" w:rsidP="00D53BD3">
            <w:pPr>
              <w:spacing w:before="0" w:after="40" w:line="16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 xml:space="preserve">Notification or coordination of a geostationary-satellite network (including space operation functions under Article 2A of Appendices 30 or 30A) 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9E5A63" w14:textId="77777777" w:rsidR="000B04C2" w:rsidRPr="00EF6DF0" w:rsidRDefault="00884359" w:rsidP="00046830">
            <w:pPr>
              <w:spacing w:before="0" w:after="4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>Notification or coordination of a non-geostationary-satellite network or system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FE8B50" w14:textId="77777777" w:rsidR="000B04C2" w:rsidRPr="00EF6DF0" w:rsidRDefault="00884359" w:rsidP="00046830">
            <w:pPr>
              <w:spacing w:before="0" w:after="4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 xml:space="preserve">Notification or coordination of an earth station (including notification under </w:t>
            </w: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br/>
              <w:t xml:space="preserve">Appendices 30A or 30B) 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3365EF" w14:textId="77777777" w:rsidR="000B04C2" w:rsidRPr="00EF6DF0" w:rsidRDefault="00884359" w:rsidP="00046830">
            <w:pPr>
              <w:spacing w:before="0" w:after="4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 xml:space="preserve">Notice for a satellite network in the broadcasting-satellite service under </w:t>
            </w: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br/>
              <w:t>Appendix 30 (Articles 4 and 5)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DA74EB" w14:textId="77777777" w:rsidR="000B04C2" w:rsidRPr="00EF6DF0" w:rsidRDefault="00884359" w:rsidP="00046830">
            <w:pPr>
              <w:spacing w:before="0" w:line="18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 xml:space="preserve">Notice for a satellite network </w:t>
            </w: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br/>
              <w:t xml:space="preserve">(feeder-link) under Appendix 30A </w:t>
            </w: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br/>
              <w:t>(Articles 4 and 5)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1BC40ED9" w14:textId="77777777" w:rsidR="000B04C2" w:rsidRPr="00EF6DF0" w:rsidRDefault="00884359" w:rsidP="00046830">
            <w:pPr>
              <w:spacing w:before="0" w:after="4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>Notice for a satellite network in the fixed-</w:t>
            </w: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br/>
              <w:t xml:space="preserve">satellite service under Appendix 30B </w:t>
            </w: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br/>
              <w:t>(Articles 6 and 8)</w:t>
            </w:r>
          </w:p>
        </w:tc>
        <w:tc>
          <w:tcPr>
            <w:tcW w:w="13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extDirection w:val="btLr"/>
            <w:vAlign w:val="center"/>
            <w:hideMark/>
          </w:tcPr>
          <w:p w14:paraId="4B7A6C81" w14:textId="77777777" w:rsidR="000B04C2" w:rsidRPr="00EF6DF0" w:rsidRDefault="00884359" w:rsidP="00046830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>Items in Appendix</w:t>
            </w:r>
          </w:p>
        </w:tc>
        <w:tc>
          <w:tcPr>
            <w:tcW w:w="608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14:paraId="32A16A41" w14:textId="77777777" w:rsidR="000B04C2" w:rsidRPr="00EF6DF0" w:rsidRDefault="00884359" w:rsidP="00046830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  <w:t>Radio astronomy</w:t>
            </w:r>
          </w:p>
        </w:tc>
      </w:tr>
      <w:tr w:rsidR="000B04C2" w:rsidRPr="00EF6DF0" w14:paraId="60AC545F" w14:textId="77777777" w:rsidTr="005A426A">
        <w:trPr>
          <w:cantSplit/>
          <w:jc w:val="center"/>
        </w:trPr>
        <w:tc>
          <w:tcPr>
            <w:tcW w:w="1178" w:type="dxa"/>
            <w:tcBorders>
              <w:top w:val="nil"/>
              <w:left w:val="single" w:sz="12" w:space="0" w:color="auto"/>
              <w:bottom w:val="single" w:sz="4" w:space="0" w:color="auto"/>
              <w:right w:val="double" w:sz="6" w:space="0" w:color="auto"/>
            </w:tcBorders>
            <w:hideMark/>
          </w:tcPr>
          <w:p w14:paraId="0C2623D5" w14:textId="2C0096DB" w:rsidR="000B04C2" w:rsidRPr="00EF6DF0" w:rsidRDefault="00450C52" w:rsidP="00046830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sz w:val="18"/>
                <w:szCs w:val="18"/>
                <w:lang w:val="en-US"/>
              </w:rPr>
            </w:pPr>
            <w:r w:rsidRPr="00EF6DF0"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801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E3951CF" w14:textId="27D94B01" w:rsidR="000B04C2" w:rsidRPr="00EF6DF0" w:rsidRDefault="00450C52" w:rsidP="00046830">
            <w:pPr>
              <w:spacing w:before="40" w:after="40"/>
              <w:ind w:left="170"/>
              <w:rPr>
                <w:sz w:val="18"/>
                <w:szCs w:val="18"/>
                <w:lang w:val="en-US"/>
              </w:rPr>
            </w:pPr>
            <w:r w:rsidRPr="00EF6DF0"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79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4B36" w14:textId="4E7AE9DD" w:rsidR="000B04C2" w:rsidRPr="00EF6DF0" w:rsidRDefault="00450C52" w:rsidP="00046830">
            <w:pPr>
              <w:spacing w:before="40" w:after="4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sz w:val="16"/>
                <w:szCs w:val="16"/>
                <w:lang w:val="en-US"/>
              </w:rPr>
              <w:t>…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64EBB" w14:textId="750EF6F1" w:rsidR="000B04C2" w:rsidRPr="00EF6DF0" w:rsidRDefault="00450C52" w:rsidP="00046830">
            <w:pPr>
              <w:spacing w:before="40" w:after="4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sz w:val="16"/>
                <w:szCs w:val="16"/>
                <w:lang w:val="en-US"/>
              </w:rPr>
              <w:t>…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715ED" w14:textId="039B7FA5" w:rsidR="000B04C2" w:rsidRPr="00EF6DF0" w:rsidRDefault="00450C52" w:rsidP="00046830">
            <w:pPr>
              <w:spacing w:before="40" w:after="4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 w:rsidRPr="00EF6DF0">
              <w:rPr>
                <w:rFonts w:asciiTheme="majorBidi" w:hAnsiTheme="majorBidi" w:cstheme="majorBidi"/>
                <w:sz w:val="16"/>
                <w:szCs w:val="16"/>
                <w:lang w:val="en-US"/>
              </w:rPr>
              <w:t>…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11591" w14:textId="6E9ECA4D" w:rsidR="000B04C2" w:rsidRPr="00EF6DF0" w:rsidRDefault="00450C52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  <w:t>…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27CD" w14:textId="2791B061" w:rsidR="000B04C2" w:rsidRPr="00EF6DF0" w:rsidRDefault="00450C52" w:rsidP="00046830">
            <w:pPr>
              <w:spacing w:before="40" w:after="4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F6DF0">
              <w:rPr>
                <w:b/>
                <w:bCs/>
                <w:sz w:val="18"/>
                <w:szCs w:val="18"/>
                <w:lang w:val="en-US"/>
              </w:rPr>
              <w:t>…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D24A" w14:textId="787BE303" w:rsidR="000B04C2" w:rsidRPr="00EF6DF0" w:rsidRDefault="00450C52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  <w:t>…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4539A" w14:textId="69BF16DF" w:rsidR="000B04C2" w:rsidRPr="00EF6DF0" w:rsidRDefault="00450C52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  <w:t>…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7F205" w14:textId="66DBAA1C" w:rsidR="000B04C2" w:rsidRPr="00EF6DF0" w:rsidRDefault="00450C52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  <w:t>…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0AC70B4" w14:textId="2E02A0B2" w:rsidR="000B04C2" w:rsidRPr="00EF6DF0" w:rsidRDefault="00450C52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  <w:t>…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726C61EC" w14:textId="67E1796C" w:rsidR="000B04C2" w:rsidRPr="00EF6DF0" w:rsidRDefault="00450C52" w:rsidP="00046830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sz w:val="18"/>
                <w:szCs w:val="18"/>
                <w:lang w:val="en-US"/>
              </w:rPr>
            </w:pPr>
            <w:r w:rsidRPr="00EF6DF0"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2F58998" w14:textId="1FF3E88D" w:rsidR="000B04C2" w:rsidRPr="00EF6DF0" w:rsidRDefault="00450C52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  <w:t>…</w:t>
            </w:r>
          </w:p>
        </w:tc>
      </w:tr>
      <w:tr w:rsidR="000B04C2" w:rsidRPr="00EF6DF0" w14:paraId="323F0B69" w14:textId="77777777" w:rsidTr="005A426A">
        <w:trPr>
          <w:jc w:val="center"/>
        </w:trPr>
        <w:tc>
          <w:tcPr>
            <w:tcW w:w="11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6" w:space="0" w:color="auto"/>
            </w:tcBorders>
            <w:hideMark/>
          </w:tcPr>
          <w:p w14:paraId="4E2DBDA4" w14:textId="77777777" w:rsidR="000B04C2" w:rsidRPr="00EF6DF0" w:rsidRDefault="00884359" w:rsidP="00046830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 w:eastAsia="zh-CN"/>
              </w:rPr>
            </w:pPr>
            <w:r w:rsidRPr="00EF6DF0">
              <w:rPr>
                <w:b/>
                <w:color w:val="000000" w:themeColor="text1"/>
                <w:sz w:val="18"/>
                <w:szCs w:val="18"/>
                <w:lang w:val="en-US"/>
              </w:rPr>
              <w:t>A.24</w:t>
            </w:r>
          </w:p>
        </w:tc>
        <w:tc>
          <w:tcPr>
            <w:tcW w:w="8012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BD12374" w14:textId="77777777" w:rsidR="000B04C2" w:rsidRPr="00EF6DF0" w:rsidRDefault="00884359" w:rsidP="00046830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 w:eastAsia="zh-CN"/>
              </w:rPr>
            </w:pPr>
            <w:r w:rsidRPr="00EF6DF0">
              <w:rPr>
                <w:b/>
                <w:color w:val="000000" w:themeColor="text1"/>
                <w:sz w:val="18"/>
                <w:szCs w:val="18"/>
                <w:lang w:val="en-US"/>
              </w:rPr>
              <w:t>COMPLIANCE WITH NOTIFICATION OF A NON-GSO SHORT DURATION MISSION</w:t>
            </w:r>
          </w:p>
        </w:tc>
        <w:tc>
          <w:tcPr>
            <w:tcW w:w="7191" w:type="dxa"/>
            <w:gridSpan w:val="9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shd w:val="clear" w:color="auto" w:fill="C0C0C0"/>
          </w:tcPr>
          <w:p w14:paraId="314A020B" w14:textId="77777777" w:rsidR="000B04C2" w:rsidRPr="00EF6DF0" w:rsidRDefault="00D92F1A" w:rsidP="00046830">
            <w:pPr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14:paraId="7F3D1EDB" w14:textId="77777777" w:rsidR="000B04C2" w:rsidRPr="00EF6DF0" w:rsidRDefault="00884359" w:rsidP="00046830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 w:eastAsia="zh-CN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 w:eastAsia="zh-CN"/>
              </w:rPr>
              <w:t>A.24</w:t>
            </w:r>
          </w:p>
        </w:tc>
        <w:tc>
          <w:tcPr>
            <w:tcW w:w="6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66D5C6F8" w14:textId="77777777" w:rsidR="000B04C2" w:rsidRPr="00EF6DF0" w:rsidRDefault="00884359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EF6DF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0B04C2" w:rsidRPr="00EF6DF0" w14:paraId="190F7D5C" w14:textId="77777777" w:rsidTr="00450C52">
        <w:trPr>
          <w:cantSplit/>
          <w:jc w:val="center"/>
        </w:trPr>
        <w:tc>
          <w:tcPr>
            <w:tcW w:w="1178" w:type="dxa"/>
            <w:tcBorders>
              <w:top w:val="nil"/>
              <w:left w:val="single" w:sz="12" w:space="0" w:color="auto"/>
              <w:bottom w:val="nil"/>
              <w:right w:val="double" w:sz="6" w:space="0" w:color="auto"/>
            </w:tcBorders>
            <w:hideMark/>
          </w:tcPr>
          <w:p w14:paraId="37A58387" w14:textId="77777777" w:rsidR="000B04C2" w:rsidRPr="00EF6DF0" w:rsidRDefault="00884359" w:rsidP="00046830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sz w:val="18"/>
                <w:szCs w:val="18"/>
                <w:lang w:val="en-US" w:eastAsia="zh-CN"/>
              </w:rPr>
            </w:pPr>
            <w:r w:rsidRPr="00EF6DF0">
              <w:rPr>
                <w:color w:val="000000" w:themeColor="text1"/>
                <w:sz w:val="18"/>
                <w:szCs w:val="18"/>
                <w:lang w:val="en-US"/>
              </w:rPr>
              <w:t>A.24.a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14:paraId="63B3975A" w14:textId="77777777" w:rsidR="000B04C2" w:rsidRPr="00EF6DF0" w:rsidRDefault="00884359" w:rsidP="00046830">
            <w:pPr>
              <w:keepNext/>
              <w:spacing w:before="40" w:after="40"/>
              <w:ind w:left="170"/>
              <w:rPr>
                <w:color w:val="000000" w:themeColor="text1"/>
                <w:sz w:val="18"/>
                <w:szCs w:val="18"/>
                <w:lang w:val="en-US"/>
              </w:rPr>
            </w:pPr>
            <w:r w:rsidRPr="00EF6DF0">
              <w:rPr>
                <w:color w:val="000000" w:themeColor="text1"/>
                <w:sz w:val="18"/>
                <w:szCs w:val="18"/>
                <w:lang w:val="en-US"/>
              </w:rPr>
              <w:t xml:space="preserve">a commitment by the administration that, in the case that unacceptable </w:t>
            </w:r>
            <w:r w:rsidRPr="00EF6DF0">
              <w:rPr>
                <w:sz w:val="18"/>
                <w:szCs w:val="18"/>
                <w:lang w:val="en-US"/>
              </w:rPr>
              <w:t>interference</w:t>
            </w:r>
            <w:r w:rsidRPr="00EF6DF0">
              <w:rPr>
                <w:color w:val="000000" w:themeColor="text1"/>
                <w:sz w:val="18"/>
                <w:szCs w:val="18"/>
                <w:lang w:val="en-US"/>
              </w:rPr>
              <w:t xml:space="preserve"> caused by </w:t>
            </w:r>
            <w:r w:rsidRPr="00EF6DF0">
              <w:rPr>
                <w:iCs/>
                <w:color w:val="000000" w:themeColor="text1"/>
                <w:sz w:val="18"/>
                <w:szCs w:val="18"/>
                <w:lang w:val="en-US"/>
              </w:rPr>
              <w:t xml:space="preserve">a non-GSO satellite network or system identified as </w:t>
            </w:r>
            <w:r w:rsidRPr="00EF6DF0">
              <w:rPr>
                <w:color w:val="000000" w:themeColor="text1"/>
                <w:sz w:val="18"/>
                <w:szCs w:val="18"/>
                <w:lang w:val="en-US"/>
              </w:rPr>
              <w:t xml:space="preserve">short-duration mission </w:t>
            </w:r>
            <w:r w:rsidRPr="00EF6DF0">
              <w:rPr>
                <w:iCs/>
                <w:color w:val="000000" w:themeColor="text1"/>
                <w:sz w:val="18"/>
                <w:szCs w:val="18"/>
                <w:lang w:val="en-US"/>
              </w:rPr>
              <w:t xml:space="preserve">in accordance with Resolution </w:t>
            </w:r>
            <w:r w:rsidRPr="00EF6DF0">
              <w:rPr>
                <w:b/>
                <w:bCs/>
                <w:iCs/>
                <w:color w:val="000000" w:themeColor="text1"/>
                <w:sz w:val="18"/>
                <w:szCs w:val="18"/>
                <w:lang w:val="en-US"/>
              </w:rPr>
              <w:t>32</w:t>
            </w:r>
            <w:r w:rsidRPr="00EF6DF0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 (WRC</w:t>
            </w:r>
            <w:r w:rsidRPr="00EF6DF0">
              <w:rPr>
                <w:rFonts w:ascii="TimesNewRomanPSMT" w:hAnsi="TimesNewRomanPSMT" w:cs="TimesNewRomanPSMT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noBreakHyphen/>
            </w:r>
            <w:r w:rsidRPr="00EF6DF0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19) </w:t>
            </w:r>
            <w:r w:rsidRPr="00EF6DF0">
              <w:rPr>
                <w:color w:val="000000" w:themeColor="text1"/>
                <w:sz w:val="18"/>
                <w:szCs w:val="18"/>
                <w:lang w:val="en-US"/>
              </w:rPr>
              <w:t>is not resolved, the administration shall undertake steps to eliminate the interference or reduce it to an acceptable level</w:t>
            </w:r>
          </w:p>
          <w:p w14:paraId="7BC23235" w14:textId="77777777" w:rsidR="000B04C2" w:rsidRPr="00EF6DF0" w:rsidRDefault="00884359" w:rsidP="001E4918">
            <w:pPr>
              <w:spacing w:before="40" w:after="40"/>
              <w:ind w:left="340"/>
              <w:rPr>
                <w:sz w:val="18"/>
                <w:szCs w:val="18"/>
                <w:lang w:val="en-US"/>
              </w:rPr>
            </w:pPr>
            <w:r w:rsidRPr="00EF6DF0">
              <w:rPr>
                <w:color w:val="000000" w:themeColor="text1"/>
                <w:sz w:val="18"/>
                <w:szCs w:val="18"/>
                <w:lang w:val="en-US"/>
              </w:rPr>
              <w:t>Required</w:t>
            </w:r>
            <w:r w:rsidRPr="00EF6DF0">
              <w:rPr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EF6DF0">
              <w:rPr>
                <w:sz w:val="18"/>
                <w:szCs w:val="18"/>
                <w:lang w:val="en-US"/>
              </w:rPr>
              <w:t>only</w:t>
            </w:r>
            <w:r w:rsidRPr="00EF6DF0">
              <w:rPr>
                <w:iCs/>
                <w:color w:val="000000" w:themeColor="text1"/>
                <w:sz w:val="18"/>
                <w:szCs w:val="18"/>
                <w:lang w:val="en-US"/>
              </w:rPr>
              <w:t xml:space="preserve"> for notification</w:t>
            </w:r>
          </w:p>
        </w:tc>
        <w:tc>
          <w:tcPr>
            <w:tcW w:w="799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640D0547" w14:textId="77777777" w:rsidR="000B04C2" w:rsidRPr="00EF6DF0" w:rsidRDefault="00D92F1A" w:rsidP="00046830">
            <w:pPr>
              <w:spacing w:before="40" w:after="4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904F88" w14:textId="77777777" w:rsidR="000B04C2" w:rsidRPr="00EF6DF0" w:rsidRDefault="00D92F1A" w:rsidP="00046830">
            <w:pPr>
              <w:spacing w:before="40" w:after="4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47ECF8" w14:textId="77777777" w:rsidR="000B04C2" w:rsidRPr="00EF6DF0" w:rsidRDefault="00D92F1A" w:rsidP="00046830">
            <w:pPr>
              <w:spacing w:before="40" w:after="4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5ADAC2" w14:textId="77777777" w:rsidR="000B04C2" w:rsidRPr="00EF6DF0" w:rsidRDefault="00D92F1A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871733" w14:textId="77777777" w:rsidR="000B04C2" w:rsidRPr="00EF6DF0" w:rsidRDefault="00884359" w:rsidP="00046830">
            <w:pPr>
              <w:spacing w:before="40" w:after="4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F6DF0"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  <w:t>+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91C762" w14:textId="77777777" w:rsidR="000B04C2" w:rsidRPr="00EF6DF0" w:rsidRDefault="00D92F1A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9ADBDD" w14:textId="77777777" w:rsidR="000B04C2" w:rsidRPr="00EF6DF0" w:rsidRDefault="00D92F1A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F157EB" w14:textId="77777777" w:rsidR="000B04C2" w:rsidRPr="00EF6DF0" w:rsidRDefault="00D92F1A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14:paraId="3FC6B9C6" w14:textId="77777777" w:rsidR="000B04C2" w:rsidRPr="00EF6DF0" w:rsidRDefault="00D92F1A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double" w:sz="6" w:space="0" w:color="auto"/>
            </w:tcBorders>
            <w:hideMark/>
          </w:tcPr>
          <w:p w14:paraId="45D1ADE2" w14:textId="77777777" w:rsidR="000B04C2" w:rsidRPr="00EF6DF0" w:rsidRDefault="00884359" w:rsidP="00046830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rFonts w:asciiTheme="majorBidi" w:hAnsiTheme="majorBidi" w:cstheme="majorBidi"/>
                <w:bCs/>
                <w:sz w:val="18"/>
                <w:szCs w:val="18"/>
                <w:lang w:val="en-US" w:eastAsia="zh-CN"/>
              </w:rPr>
            </w:pPr>
            <w:r w:rsidRPr="00EF6DF0">
              <w:rPr>
                <w:color w:val="000000" w:themeColor="text1"/>
                <w:sz w:val="18"/>
                <w:szCs w:val="18"/>
                <w:lang w:val="en-US"/>
              </w:rPr>
              <w:t>A.24a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8087F7C" w14:textId="77777777" w:rsidR="000B04C2" w:rsidRPr="00EF6DF0" w:rsidRDefault="00D92F1A" w:rsidP="00046830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</w:tr>
      <w:tr w:rsidR="00450C52" w:rsidRPr="00EF6DF0" w14:paraId="79E62A2D" w14:textId="77777777" w:rsidTr="00941F37">
        <w:trPr>
          <w:jc w:val="center"/>
          <w:ins w:id="17" w:author="CEPT" w:date="2023-05-04T10:11:00Z"/>
        </w:trPr>
        <w:tc>
          <w:tcPr>
            <w:tcW w:w="11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6" w:space="0" w:color="auto"/>
            </w:tcBorders>
            <w:hideMark/>
          </w:tcPr>
          <w:p w14:paraId="48035302" w14:textId="63570945" w:rsidR="00450C52" w:rsidRPr="00EF6DF0" w:rsidRDefault="00450C52" w:rsidP="00941F37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ins w:id="18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 w:eastAsia="zh-CN"/>
              </w:rPr>
            </w:pPr>
            <w:ins w:id="19" w:author="CEPT" w:date="2023-05-04T10:11:00Z">
              <w:r w:rsidRPr="00EF6DF0">
                <w:rPr>
                  <w:b/>
                  <w:color w:val="000000" w:themeColor="text1"/>
                  <w:sz w:val="18"/>
                  <w:szCs w:val="18"/>
                  <w:lang w:val="en-US"/>
                </w:rPr>
                <w:t>A.25</w:t>
              </w:r>
            </w:ins>
          </w:p>
        </w:tc>
        <w:tc>
          <w:tcPr>
            <w:tcW w:w="8012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2945416" w14:textId="40DF224A" w:rsidR="00450C52" w:rsidRPr="00EF6DF0" w:rsidRDefault="00450C52" w:rsidP="00941F37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ins w:id="20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 w:eastAsia="zh-CN"/>
              </w:rPr>
            </w:pPr>
            <w:ins w:id="21" w:author="CEPT" w:date="2023-05-04T10:11:00Z">
              <w:r w:rsidRPr="00EF6DF0">
                <w:rPr>
                  <w:b/>
                  <w:color w:val="000000" w:themeColor="text1"/>
                  <w:sz w:val="18"/>
                  <w:szCs w:val="18"/>
                  <w:lang w:val="en-US"/>
                </w:rPr>
                <w:t xml:space="preserve">COMPLIANCE </w:t>
              </w:r>
            </w:ins>
            <w:ins w:id="22" w:author="CEPT" w:date="2023-05-04T10:12:00Z">
              <w:r w:rsidRPr="00EF6DF0">
                <w:rPr>
                  <w:b/>
                  <w:color w:val="000000" w:themeColor="text1"/>
                  <w:sz w:val="18"/>
                  <w:szCs w:val="18"/>
                </w:rPr>
                <w:t>WITH THE UNWANTED EMISSION LIMIT I</w:t>
              </w:r>
              <w:r w:rsidR="00F21A23" w:rsidRPr="00EF6DF0">
                <w:rPr>
                  <w:b/>
                  <w:color w:val="000000" w:themeColor="text1"/>
                  <w:sz w:val="18"/>
                  <w:szCs w:val="18"/>
                </w:rPr>
                <w:t>N N</w:t>
              </w:r>
              <w:r w:rsidR="00F21A23" w:rsidRPr="00EF6DF0">
                <w:rPr>
                  <w:rFonts w:asciiTheme="majorBidi" w:hAnsiTheme="majorBidi" w:cstheme="majorBidi"/>
                  <w:b/>
                  <w:bCs/>
                  <w:sz w:val="18"/>
                  <w:szCs w:val="18"/>
                  <w:lang w:eastAsia="zh-CN"/>
                </w:rPr>
                <w:t>o</w:t>
              </w:r>
              <w:r w:rsidR="00F21A23" w:rsidRPr="00EF6DF0">
                <w:rPr>
                  <w:b/>
                  <w:color w:val="000000" w:themeColor="text1"/>
                  <w:sz w:val="18"/>
                  <w:szCs w:val="18"/>
                </w:rPr>
                <w:t>.</w:t>
              </w:r>
              <w:r w:rsidRPr="00EF6DF0">
                <w:rPr>
                  <w:b/>
                  <w:color w:val="000000" w:themeColor="text1"/>
                  <w:sz w:val="18"/>
                  <w:szCs w:val="18"/>
                </w:rPr>
                <w:t xml:space="preserve"> </w:t>
              </w:r>
              <w:proofErr w:type="gramStart"/>
              <w:r w:rsidRPr="00EF6DF0">
                <w:rPr>
                  <w:b/>
                  <w:color w:val="000000" w:themeColor="text1"/>
                  <w:sz w:val="18"/>
                  <w:szCs w:val="18"/>
                </w:rPr>
                <w:t>5.A</w:t>
              </w:r>
              <w:proofErr w:type="gramEnd"/>
              <w:r w:rsidRPr="00EF6DF0">
                <w:rPr>
                  <w:b/>
                  <w:color w:val="000000" w:themeColor="text1"/>
                  <w:sz w:val="18"/>
                  <w:szCs w:val="18"/>
                </w:rPr>
                <w:t>91D</w:t>
              </w:r>
            </w:ins>
          </w:p>
        </w:tc>
        <w:tc>
          <w:tcPr>
            <w:tcW w:w="7191" w:type="dxa"/>
            <w:gridSpan w:val="9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shd w:val="clear" w:color="auto" w:fill="C0C0C0"/>
          </w:tcPr>
          <w:p w14:paraId="4F6A9A18" w14:textId="77777777" w:rsidR="00450C52" w:rsidRPr="00EF6DF0" w:rsidRDefault="00450C52" w:rsidP="00941F37">
            <w:pPr>
              <w:spacing w:before="40" w:after="40"/>
              <w:rPr>
                <w:ins w:id="23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14:paraId="47A67D36" w14:textId="12E956F1" w:rsidR="00450C52" w:rsidRPr="00EF6DF0" w:rsidRDefault="00450C52" w:rsidP="00941F37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ins w:id="24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 w:eastAsia="zh-CN"/>
              </w:rPr>
            </w:pPr>
            <w:ins w:id="25" w:author="CEPT" w:date="2023-05-04T10:11:00Z">
              <w:r w:rsidRPr="00EF6DF0">
                <w:rPr>
                  <w:rFonts w:asciiTheme="majorBidi" w:hAnsiTheme="majorBidi" w:cstheme="majorBidi"/>
                  <w:b/>
                  <w:bCs/>
                  <w:sz w:val="18"/>
                  <w:szCs w:val="18"/>
                  <w:lang w:val="en-US" w:eastAsia="zh-CN"/>
                </w:rPr>
                <w:t>A.2</w:t>
              </w:r>
            </w:ins>
            <w:ins w:id="26" w:author="CEPT" w:date="2023-05-04T10:13:00Z">
              <w:r w:rsidRPr="00EF6DF0">
                <w:rPr>
                  <w:rFonts w:asciiTheme="majorBidi" w:hAnsiTheme="majorBidi" w:cstheme="majorBidi"/>
                  <w:b/>
                  <w:bCs/>
                  <w:sz w:val="18"/>
                  <w:szCs w:val="18"/>
                  <w:lang w:val="en-US" w:eastAsia="zh-CN"/>
                </w:rPr>
                <w:t>5</w:t>
              </w:r>
            </w:ins>
          </w:p>
        </w:tc>
        <w:tc>
          <w:tcPr>
            <w:tcW w:w="6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591E4912" w14:textId="77777777" w:rsidR="00450C52" w:rsidRPr="00EF6DF0" w:rsidRDefault="00450C52" w:rsidP="00941F37">
            <w:pPr>
              <w:spacing w:before="40" w:after="40"/>
              <w:jc w:val="center"/>
              <w:rPr>
                <w:ins w:id="27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ins w:id="28" w:author="CEPT" w:date="2023-05-04T10:11:00Z">
              <w:r w:rsidRPr="00EF6DF0">
                <w:rPr>
                  <w:rFonts w:asciiTheme="majorBidi" w:hAnsiTheme="majorBidi" w:cstheme="majorBidi"/>
                  <w:b/>
                  <w:bCs/>
                  <w:sz w:val="18"/>
                  <w:szCs w:val="18"/>
                  <w:lang w:val="en-US"/>
                </w:rPr>
                <w:t> </w:t>
              </w:r>
            </w:ins>
          </w:p>
        </w:tc>
      </w:tr>
      <w:tr w:rsidR="00450C52" w14:paraId="2365E273" w14:textId="77777777" w:rsidTr="00941F37">
        <w:trPr>
          <w:cantSplit/>
          <w:jc w:val="center"/>
          <w:ins w:id="29" w:author="CEPT" w:date="2023-05-04T10:11:00Z"/>
        </w:trPr>
        <w:tc>
          <w:tcPr>
            <w:tcW w:w="1178" w:type="dxa"/>
            <w:tcBorders>
              <w:top w:val="nil"/>
              <w:left w:val="single" w:sz="12" w:space="0" w:color="auto"/>
              <w:bottom w:val="single" w:sz="4" w:space="0" w:color="auto"/>
              <w:right w:val="double" w:sz="6" w:space="0" w:color="auto"/>
            </w:tcBorders>
            <w:hideMark/>
          </w:tcPr>
          <w:p w14:paraId="0DECFD1B" w14:textId="69EEBED3" w:rsidR="00450C52" w:rsidRPr="00EF6DF0" w:rsidRDefault="00450C52" w:rsidP="00941F37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ins w:id="30" w:author="CEPT" w:date="2023-05-04T10:11:00Z"/>
                <w:sz w:val="18"/>
                <w:szCs w:val="18"/>
                <w:lang w:val="en-US" w:eastAsia="zh-CN"/>
              </w:rPr>
            </w:pPr>
            <w:ins w:id="31" w:author="CEPT" w:date="2023-05-04T10:11:00Z">
              <w:r w:rsidRPr="00EF6DF0">
                <w:rPr>
                  <w:color w:val="000000" w:themeColor="text1"/>
                  <w:sz w:val="18"/>
                  <w:szCs w:val="18"/>
                  <w:lang w:val="en-US"/>
                </w:rPr>
                <w:t>A.2</w:t>
              </w:r>
            </w:ins>
            <w:ins w:id="32" w:author="CEPT" w:date="2023-05-04T10:12:00Z">
              <w:r w:rsidRPr="00EF6DF0">
                <w:rPr>
                  <w:color w:val="000000" w:themeColor="text1"/>
                  <w:sz w:val="18"/>
                  <w:szCs w:val="18"/>
                  <w:lang w:val="en-US"/>
                </w:rPr>
                <w:t>5</w:t>
              </w:r>
            </w:ins>
            <w:ins w:id="33" w:author="CEPT" w:date="2023-05-04T10:11:00Z">
              <w:r w:rsidRPr="00EF6DF0">
                <w:rPr>
                  <w:color w:val="000000" w:themeColor="text1"/>
                  <w:sz w:val="18"/>
                  <w:szCs w:val="18"/>
                  <w:lang w:val="en-US"/>
                </w:rPr>
                <w:t>.a</w:t>
              </w:r>
            </w:ins>
          </w:p>
        </w:tc>
        <w:tc>
          <w:tcPr>
            <w:tcW w:w="801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2DF39F41" w14:textId="2EFA1CF9" w:rsidR="00450C52" w:rsidRPr="00EF6DF0" w:rsidRDefault="00450C52" w:rsidP="00450C52">
            <w:pPr>
              <w:spacing w:before="40" w:after="40"/>
              <w:ind w:left="170"/>
              <w:rPr>
                <w:ins w:id="34" w:author="CEPT" w:date="2023-05-04T10:12:00Z"/>
                <w:rFonts w:asciiTheme="majorBidi" w:hAnsiTheme="majorBidi" w:cstheme="majorBidi"/>
                <w:bCs/>
                <w:sz w:val="18"/>
                <w:szCs w:val="18"/>
              </w:rPr>
            </w:pPr>
            <w:ins w:id="35" w:author="CEPT" w:date="2023-05-04T10:12:00Z">
              <w:r w:rsidRPr="00EF6DF0">
                <w:rPr>
                  <w:rFonts w:asciiTheme="majorBidi" w:hAnsiTheme="majorBidi" w:cstheme="majorBidi"/>
                  <w:sz w:val="18"/>
                  <w:szCs w:val="18"/>
                  <w:lang w:eastAsia="zh-CN"/>
                </w:rPr>
                <w:t>a commitment by the notifying administration for a non-GSO FSS system with an orbital apogee of more than 407 km and less than 2</w:t>
              </w:r>
              <w:r w:rsidRPr="00EF6DF0">
                <w:rPr>
                  <w:rFonts w:asciiTheme="majorBidi" w:hAnsiTheme="majorBidi" w:cstheme="majorBidi"/>
                  <w:bCs/>
                  <w:sz w:val="18"/>
                  <w:szCs w:val="18"/>
                </w:rPr>
                <w:t> </w:t>
              </w:r>
              <w:r w:rsidRPr="00EF6DF0">
                <w:rPr>
                  <w:rFonts w:asciiTheme="majorBidi" w:hAnsiTheme="majorBidi" w:cstheme="majorBidi"/>
                  <w:sz w:val="18"/>
                  <w:szCs w:val="18"/>
                  <w:lang w:eastAsia="zh-CN"/>
                </w:rPr>
                <w:t>000</w:t>
              </w:r>
              <w:r w:rsidRPr="00EF6DF0">
                <w:rPr>
                  <w:rFonts w:asciiTheme="majorBidi" w:hAnsiTheme="majorBidi" w:cstheme="majorBidi"/>
                  <w:bCs/>
                  <w:sz w:val="18"/>
                  <w:szCs w:val="18"/>
                </w:rPr>
                <w:t> </w:t>
              </w:r>
              <w:r w:rsidRPr="00EF6DF0">
                <w:rPr>
                  <w:rFonts w:asciiTheme="majorBidi" w:hAnsiTheme="majorBidi" w:cstheme="majorBidi"/>
                  <w:sz w:val="18"/>
                  <w:szCs w:val="18"/>
                  <w:lang w:eastAsia="zh-CN"/>
                </w:rPr>
                <w:t>km in the frequency band 37.5-38</w:t>
              </w:r>
              <w:r w:rsidRPr="00EF6DF0">
                <w:rPr>
                  <w:rFonts w:asciiTheme="majorBidi" w:hAnsiTheme="majorBidi" w:cstheme="majorBidi"/>
                  <w:bCs/>
                  <w:sz w:val="18"/>
                  <w:szCs w:val="18"/>
                </w:rPr>
                <w:t> </w:t>
              </w:r>
              <w:r w:rsidRPr="00EF6DF0">
                <w:rPr>
                  <w:rFonts w:asciiTheme="majorBidi" w:hAnsiTheme="majorBidi" w:cstheme="majorBidi"/>
                  <w:sz w:val="18"/>
                  <w:szCs w:val="18"/>
                  <w:lang w:eastAsia="zh-CN"/>
                </w:rPr>
                <w:t>GHz that the output power in the frequency band 36-37 GHz shall be less than -31 dBW/100 MHz</w:t>
              </w:r>
            </w:ins>
          </w:p>
          <w:p w14:paraId="17E0ED7C" w14:textId="76313D3A" w:rsidR="00450C52" w:rsidRPr="00EF6DF0" w:rsidRDefault="00450C52" w:rsidP="00450C52">
            <w:pPr>
              <w:spacing w:before="40" w:after="40"/>
              <w:ind w:left="340"/>
              <w:rPr>
                <w:ins w:id="36" w:author="CEPT" w:date="2023-05-04T10:11:00Z"/>
                <w:sz w:val="18"/>
                <w:szCs w:val="18"/>
                <w:lang w:val="en-US"/>
              </w:rPr>
            </w:pPr>
            <w:ins w:id="37" w:author="CEPT" w:date="2023-05-04T10:12:00Z">
              <w:r w:rsidRPr="00EF6DF0">
                <w:rPr>
                  <w:color w:val="000000" w:themeColor="text1"/>
                  <w:sz w:val="18"/>
                  <w:szCs w:val="18"/>
                </w:rPr>
                <w:t>Required</w:t>
              </w:r>
              <w:r w:rsidRPr="00EF6DF0">
                <w:rPr>
                  <w:iCs/>
                  <w:color w:val="000000" w:themeColor="text1"/>
                  <w:sz w:val="18"/>
                  <w:szCs w:val="18"/>
                </w:rPr>
                <w:t xml:space="preserve"> </w:t>
              </w:r>
              <w:r w:rsidRPr="00EF6DF0">
                <w:rPr>
                  <w:sz w:val="18"/>
                  <w:szCs w:val="18"/>
                </w:rPr>
                <w:t>only</w:t>
              </w:r>
              <w:r w:rsidRPr="00EF6DF0">
                <w:rPr>
                  <w:iCs/>
                  <w:color w:val="000000" w:themeColor="text1"/>
                  <w:sz w:val="18"/>
                  <w:szCs w:val="18"/>
                </w:rPr>
                <w:t xml:space="preserve"> for notification</w:t>
              </w:r>
            </w:ins>
          </w:p>
        </w:tc>
        <w:tc>
          <w:tcPr>
            <w:tcW w:w="79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66EB" w14:textId="77777777" w:rsidR="00450C52" w:rsidRPr="00EF6DF0" w:rsidRDefault="00450C52" w:rsidP="00941F37">
            <w:pPr>
              <w:spacing w:before="40" w:after="40"/>
              <w:jc w:val="center"/>
              <w:rPr>
                <w:ins w:id="38" w:author="CEPT" w:date="2023-05-04T10:11:00Z"/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01A0A" w14:textId="77777777" w:rsidR="00450C52" w:rsidRPr="00EF6DF0" w:rsidRDefault="00450C52" w:rsidP="00941F37">
            <w:pPr>
              <w:spacing w:before="40" w:after="40"/>
              <w:jc w:val="center"/>
              <w:rPr>
                <w:ins w:id="39" w:author="CEPT" w:date="2023-05-04T10:11:00Z"/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3D535" w14:textId="77777777" w:rsidR="00450C52" w:rsidRPr="00EF6DF0" w:rsidRDefault="00450C52" w:rsidP="00941F37">
            <w:pPr>
              <w:spacing w:before="40" w:after="40"/>
              <w:jc w:val="center"/>
              <w:rPr>
                <w:ins w:id="40" w:author="CEPT" w:date="2023-05-04T10:11:00Z"/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761D0" w14:textId="77777777" w:rsidR="00450C52" w:rsidRPr="00EF6DF0" w:rsidRDefault="00450C52" w:rsidP="00941F37">
            <w:pPr>
              <w:spacing w:before="40" w:after="40"/>
              <w:jc w:val="center"/>
              <w:rPr>
                <w:ins w:id="41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69A9" w14:textId="77777777" w:rsidR="00450C52" w:rsidRPr="00EF6DF0" w:rsidRDefault="00450C52" w:rsidP="00941F37">
            <w:pPr>
              <w:spacing w:before="40" w:after="40"/>
              <w:jc w:val="center"/>
              <w:rPr>
                <w:ins w:id="42" w:author="CEPT" w:date="2023-05-04T10:11:00Z"/>
                <w:b/>
                <w:bCs/>
                <w:sz w:val="18"/>
                <w:szCs w:val="18"/>
                <w:lang w:val="en-US"/>
              </w:rPr>
            </w:pPr>
            <w:ins w:id="43" w:author="CEPT" w:date="2023-05-04T10:11:00Z">
              <w:r w:rsidRPr="00EF6DF0">
                <w:rPr>
                  <w:b/>
                  <w:bCs/>
                  <w:color w:val="000000" w:themeColor="text1"/>
                  <w:sz w:val="18"/>
                  <w:szCs w:val="18"/>
                  <w:lang w:val="en-US"/>
                </w:rPr>
                <w:t>+</w:t>
              </w:r>
            </w:ins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27752" w14:textId="77777777" w:rsidR="00450C52" w:rsidRPr="00EF6DF0" w:rsidRDefault="00450C52" w:rsidP="00941F37">
            <w:pPr>
              <w:spacing w:before="40" w:after="40"/>
              <w:jc w:val="center"/>
              <w:rPr>
                <w:ins w:id="44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8799B" w14:textId="77777777" w:rsidR="00450C52" w:rsidRPr="00EF6DF0" w:rsidRDefault="00450C52" w:rsidP="00941F37">
            <w:pPr>
              <w:spacing w:before="40" w:after="40"/>
              <w:jc w:val="center"/>
              <w:rPr>
                <w:ins w:id="45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DE99A" w14:textId="77777777" w:rsidR="00450C52" w:rsidRPr="00EF6DF0" w:rsidRDefault="00450C52" w:rsidP="00941F37">
            <w:pPr>
              <w:spacing w:before="40" w:after="40"/>
              <w:jc w:val="center"/>
              <w:rPr>
                <w:ins w:id="46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DB79EED" w14:textId="77777777" w:rsidR="00450C52" w:rsidRPr="00EF6DF0" w:rsidRDefault="00450C52" w:rsidP="00941F37">
            <w:pPr>
              <w:spacing w:before="40" w:after="40"/>
              <w:jc w:val="center"/>
              <w:rPr>
                <w:ins w:id="47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14:paraId="7858A5BD" w14:textId="00FE0305" w:rsidR="00450C52" w:rsidRDefault="00450C52" w:rsidP="00941F37">
            <w:pPr>
              <w:tabs>
                <w:tab w:val="left" w:pos="720"/>
              </w:tabs>
              <w:overflowPunct/>
              <w:autoSpaceDE/>
              <w:adjustRightInd/>
              <w:spacing w:before="40" w:after="40"/>
              <w:rPr>
                <w:ins w:id="48" w:author="CEPT" w:date="2023-05-04T10:11:00Z"/>
                <w:rFonts w:asciiTheme="majorBidi" w:hAnsiTheme="majorBidi" w:cstheme="majorBidi"/>
                <w:bCs/>
                <w:sz w:val="18"/>
                <w:szCs w:val="18"/>
                <w:lang w:val="en-US" w:eastAsia="zh-CN"/>
              </w:rPr>
            </w:pPr>
            <w:ins w:id="49" w:author="CEPT" w:date="2023-05-04T10:11:00Z">
              <w:r w:rsidRPr="00EF6DF0">
                <w:rPr>
                  <w:color w:val="000000" w:themeColor="text1"/>
                  <w:sz w:val="18"/>
                  <w:szCs w:val="18"/>
                  <w:lang w:val="en-US"/>
                </w:rPr>
                <w:t>A.2</w:t>
              </w:r>
            </w:ins>
            <w:ins w:id="50" w:author="CEPT" w:date="2023-05-04T10:13:00Z">
              <w:r w:rsidRPr="00EF6DF0">
                <w:rPr>
                  <w:color w:val="000000" w:themeColor="text1"/>
                  <w:sz w:val="18"/>
                  <w:szCs w:val="18"/>
                  <w:lang w:val="en-US"/>
                </w:rPr>
                <w:t>5</w:t>
              </w:r>
            </w:ins>
            <w:ins w:id="51" w:author="CEPT" w:date="2023-05-04T10:11:00Z">
              <w:r w:rsidRPr="00EF6DF0">
                <w:rPr>
                  <w:color w:val="000000" w:themeColor="text1"/>
                  <w:sz w:val="18"/>
                  <w:szCs w:val="18"/>
                  <w:lang w:val="en-US"/>
                </w:rPr>
                <w:t>a</w:t>
              </w:r>
            </w:ins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BDB33F9" w14:textId="77777777" w:rsidR="00450C52" w:rsidRDefault="00450C52" w:rsidP="00941F37">
            <w:pPr>
              <w:spacing w:before="40" w:after="40"/>
              <w:jc w:val="center"/>
              <w:rPr>
                <w:ins w:id="52" w:author="CEPT" w:date="2023-05-04T10:11:00Z"/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41C25910" w14:textId="406807C8" w:rsidR="00957F71" w:rsidRDefault="00957F71">
      <w:pPr>
        <w:pStyle w:val="Reasons"/>
      </w:pPr>
    </w:p>
    <w:sectPr w:rsidR="00957F71">
      <w:headerReference w:type="default" r:id="rId17"/>
      <w:footerReference w:type="even" r:id="rId18"/>
      <w:footerReference w:type="default" r:id="rId19"/>
      <w:pgSz w:w="23808" w:h="16840" w:orient="landscape" w:code="9"/>
      <w:pgMar w:top="1418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6B218" w14:textId="77777777" w:rsidR="00243C59" w:rsidRDefault="00243C59">
      <w:r>
        <w:separator/>
      </w:r>
    </w:p>
  </w:endnote>
  <w:endnote w:type="continuationSeparator" w:id="0">
    <w:p w14:paraId="013B67AD" w14:textId="77777777" w:rsidR="00243C59" w:rsidRDefault="0024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BD9BD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7BD021A" w14:textId="19FF3006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92F1A">
      <w:rPr>
        <w:noProof/>
      </w:rPr>
      <w:t>25.05.23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8980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5344B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93E44F" w14:textId="38E99E20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92F1A">
      <w:rPr>
        <w:noProof/>
      </w:rPr>
      <w:t>25.05.23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3063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F1694" w14:textId="77777777" w:rsidR="00243C59" w:rsidRDefault="00243C59">
      <w:r>
        <w:rPr>
          <w:b/>
        </w:rPr>
        <w:t>_______________</w:t>
      </w:r>
    </w:p>
  </w:footnote>
  <w:footnote w:type="continuationSeparator" w:id="0">
    <w:p w14:paraId="602686FE" w14:textId="77777777" w:rsidR="00243C59" w:rsidRDefault="00243C59">
      <w:r>
        <w:continuationSeparator/>
      </w:r>
    </w:p>
  </w:footnote>
  <w:footnote w:id="1">
    <w:p w14:paraId="01441CD1" w14:textId="2017A95F" w:rsidR="00480E34" w:rsidRPr="00450C52" w:rsidRDefault="00D92F1A" w:rsidP="00450C52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5999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39DD07D1" w14:textId="77777777" w:rsidR="00A066F1" w:rsidRPr="00A066F1" w:rsidRDefault="00BC75DE" w:rsidP="00241FA2">
    <w:pPr>
      <w:pStyle w:val="En-tte"/>
    </w:pPr>
    <w:r>
      <w:t>WRC</w:t>
    </w:r>
    <w:r w:rsidR="006D70B0">
      <w:t>23</w:t>
    </w:r>
    <w:r w:rsidR="00A066F1">
      <w:t>/</w:t>
    </w:r>
    <w:r w:rsidR="00EB55C6">
      <w:t>4806(Add.24)(Add.4)</w:t>
    </w:r>
    <w:r w:rsidR="00187BD9">
      <w:t>-</w:t>
    </w:r>
    <w:r w:rsidR="004A26C4" w:rsidRPr="004A26C4">
      <w:t>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3C326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3CA26FC2" w14:textId="77777777" w:rsidR="00A066F1" w:rsidRPr="00A066F1" w:rsidRDefault="00BC75DE" w:rsidP="00241FA2">
    <w:pPr>
      <w:pStyle w:val="En-tte"/>
    </w:pPr>
    <w:r>
      <w:t>WRC</w:t>
    </w:r>
    <w:r w:rsidR="006D70B0">
      <w:t>23</w:t>
    </w:r>
    <w:r w:rsidR="00A066F1">
      <w:t>/</w:t>
    </w:r>
    <w:bookmarkStart w:id="53" w:name="OLE_LINK1"/>
    <w:bookmarkStart w:id="54" w:name="OLE_LINK2"/>
    <w:bookmarkStart w:id="55" w:name="OLE_LINK3"/>
    <w:r w:rsidR="00EB55C6">
      <w:t>4806(Add.24)(Add.4)</w:t>
    </w:r>
    <w:bookmarkEnd w:id="53"/>
    <w:bookmarkEnd w:id="54"/>
    <w:bookmarkEnd w:id="55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PT">
    <w15:presenceInfo w15:providerId="None" w15:userId="CEP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14B93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43C59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50C52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5F62E4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359"/>
    <w:rsid w:val="008845D0"/>
    <w:rsid w:val="00884D60"/>
    <w:rsid w:val="008907EA"/>
    <w:rsid w:val="00896E56"/>
    <w:rsid w:val="008B43F2"/>
    <w:rsid w:val="008B6CFF"/>
    <w:rsid w:val="009274B4"/>
    <w:rsid w:val="00934EA2"/>
    <w:rsid w:val="00944A5C"/>
    <w:rsid w:val="00952A66"/>
    <w:rsid w:val="00957F71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877D2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2F1A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12B3F"/>
    <w:rsid w:val="00E205BC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E21F9"/>
    <w:rsid w:val="00EF1932"/>
    <w:rsid w:val="00EF6DF0"/>
    <w:rsid w:val="00EF71B6"/>
    <w:rsid w:val="00F02766"/>
    <w:rsid w:val="00F05BD4"/>
    <w:rsid w:val="00F06473"/>
    <w:rsid w:val="00F21A23"/>
    <w:rsid w:val="00F254A1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6D83A01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spacing w:before="200"/>
      <w:outlineLvl w:val="1"/>
    </w:pPr>
    <w:rPr>
      <w:sz w:val="24"/>
    </w:rPr>
  </w:style>
  <w:style w:type="paragraph" w:styleId="Titre3">
    <w:name w:val="heading 3"/>
    <w:basedOn w:val="Titre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pPr>
      <w:outlineLvl w:val="3"/>
    </w:p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Titre4"/>
    <w:next w:val="Normal"/>
    <w:qFormat/>
    <w:pPr>
      <w:outlineLvl w:val="5"/>
    </w:pPr>
  </w:style>
  <w:style w:type="paragraph" w:styleId="Titre7">
    <w:name w:val="heading 7"/>
    <w:basedOn w:val="Titre6"/>
    <w:next w:val="Normal"/>
    <w:qFormat/>
    <w:pPr>
      <w:outlineLvl w:val="6"/>
    </w:pPr>
  </w:style>
  <w:style w:type="paragraph" w:styleId="Titre8">
    <w:name w:val="heading 8"/>
    <w:basedOn w:val="Titre6"/>
    <w:next w:val="Normal"/>
    <w:qFormat/>
    <w:pPr>
      <w:outlineLvl w:val="7"/>
    </w:pPr>
  </w:style>
  <w:style w:type="paragraph" w:styleId="Titre9">
    <w:name w:val="heading 9"/>
    <w:basedOn w:val="Titre6"/>
    <w:next w:val="Normal"/>
    <w:qFormat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Policepardfaut"/>
    <w:rsid w:val="00745AEE"/>
    <w:rPr>
      <w:rFonts w:ascii="Times New Roman" w:hAnsi="Times New Roman"/>
      <w:b/>
    </w:rPr>
  </w:style>
  <w:style w:type="character" w:customStyle="1" w:styleId="Appref">
    <w:name w:val="App_ref"/>
    <w:basedOn w:val="Policepardfau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Policepardfau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Policepardfau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Appeldenotedefin">
    <w:name w:val="endnote reference"/>
    <w:basedOn w:val="Policepardfau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Retraitnormal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Retraitnormal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Pieddepage">
    <w:name w:val="footer"/>
    <w:basedOn w:val="Normal"/>
    <w:link w:val="PieddepageC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PieddepageCar">
    <w:name w:val="Pied de page Car"/>
    <w:basedOn w:val="Policepardfaut"/>
    <w:link w:val="Pieddepage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Pieddepage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Appelnotedebasdep">
    <w:name w:val="footnote reference"/>
    <w:basedOn w:val="Policepardfaut"/>
    <w:rsid w:val="00745AEE"/>
    <w:rPr>
      <w:position w:val="6"/>
      <w:sz w:val="18"/>
    </w:rPr>
  </w:style>
  <w:style w:type="paragraph" w:styleId="Notedebasdepage">
    <w:name w:val="footnote text"/>
    <w:basedOn w:val="Normal"/>
    <w:link w:val="NotedebasdepageCar"/>
    <w:rsid w:val="00745AEE"/>
    <w:pPr>
      <w:keepLines/>
      <w:tabs>
        <w:tab w:val="left" w:pos="255"/>
      </w:tabs>
    </w:pPr>
  </w:style>
  <w:style w:type="character" w:customStyle="1" w:styleId="NotedebasdepageCar">
    <w:name w:val="Note de bas de page Car"/>
    <w:basedOn w:val="Policepardfaut"/>
    <w:link w:val="Notedebasdepage"/>
    <w:rsid w:val="00745AEE"/>
    <w:rPr>
      <w:rFonts w:ascii="Times New Roman" w:hAnsi="Times New Roman"/>
      <w:sz w:val="24"/>
      <w:lang w:val="en-GB" w:eastAsia="en-US"/>
    </w:rPr>
  </w:style>
  <w:style w:type="paragraph" w:styleId="En-tte">
    <w:name w:val="header"/>
    <w:basedOn w:val="Normal"/>
    <w:link w:val="En-tteCar"/>
    <w:rsid w:val="00745AEE"/>
    <w:pPr>
      <w:spacing w:before="0"/>
      <w:jc w:val="center"/>
    </w:pPr>
    <w:rPr>
      <w:sz w:val="18"/>
    </w:rPr>
  </w:style>
  <w:style w:type="character" w:customStyle="1" w:styleId="En-tteCar">
    <w:name w:val="En-tête Car"/>
    <w:basedOn w:val="Policepardfaut"/>
    <w:link w:val="En-tte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Pieddepage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Policepardfau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M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M2">
    <w:name w:val="toc 2"/>
    <w:basedOn w:val="TM1"/>
    <w:rsid w:val="001D058F"/>
    <w:pPr>
      <w:spacing w:before="120"/>
    </w:pPr>
  </w:style>
  <w:style w:type="paragraph" w:styleId="TM3">
    <w:name w:val="toc 3"/>
    <w:basedOn w:val="TM2"/>
    <w:rsid w:val="001D058F"/>
  </w:style>
  <w:style w:type="paragraph" w:styleId="TM4">
    <w:name w:val="toc 4"/>
    <w:basedOn w:val="TM3"/>
    <w:rsid w:val="001D058F"/>
  </w:style>
  <w:style w:type="paragraph" w:styleId="TM5">
    <w:name w:val="toc 5"/>
    <w:basedOn w:val="TM4"/>
    <w:rsid w:val="001D058F"/>
  </w:style>
  <w:style w:type="paragraph" w:styleId="TM6">
    <w:name w:val="toc 6"/>
    <w:basedOn w:val="TM4"/>
    <w:rsid w:val="001D058F"/>
  </w:style>
  <w:style w:type="paragraph" w:styleId="TM7">
    <w:name w:val="toc 7"/>
    <w:basedOn w:val="TM4"/>
    <w:rsid w:val="001D058F"/>
  </w:style>
  <w:style w:type="paragraph" w:styleId="TM8">
    <w:name w:val="toc 8"/>
    <w:basedOn w:val="TM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Titre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Policepardfau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Titre1"/>
    <w:next w:val="Normal"/>
    <w:qFormat/>
    <w:rsid w:val="00EF71B6"/>
  </w:style>
  <w:style w:type="paragraph" w:customStyle="1" w:styleId="Methodheading2">
    <w:name w:val="Method_heading2"/>
    <w:basedOn w:val="Titre2"/>
    <w:next w:val="Normal"/>
    <w:qFormat/>
    <w:rsid w:val="00EF71B6"/>
  </w:style>
  <w:style w:type="paragraph" w:customStyle="1" w:styleId="Methodheading3">
    <w:name w:val="Method_heading3"/>
    <w:basedOn w:val="Titre3"/>
    <w:next w:val="Normal"/>
    <w:qFormat/>
    <w:rsid w:val="00EF71B6"/>
  </w:style>
  <w:style w:type="paragraph" w:customStyle="1" w:styleId="Methodheading4">
    <w:name w:val="Method_heading4"/>
    <w:basedOn w:val="Titre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Policepardfaut"/>
    <w:rsid w:val="009B463A"/>
  </w:style>
  <w:style w:type="paragraph" w:styleId="Rvision">
    <w:name w:val="Revision"/>
    <w:hidden/>
    <w:uiPriority w:val="99"/>
    <w:semiHidden/>
    <w:rsid w:val="00450C52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4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R23-WRC23-C-4806!A24-A4!MSW-E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7FAD17E-9DC4-47FB-B9D7-79523096038D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1869EC73-3731-4FC9-9EAF-6EAB5FC3CD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B2C9DC-BB72-4ABA-8EBF-4564371D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5FD41F-4569-4737-923E-31C87151AB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7637A4-9D33-40AD-BF3A-6E9C6324068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R23-WRC23-C-4806!A24-A4!MSW-E</vt:lpstr>
    </vt:vector>
  </TitlesOfParts>
  <Manager>General Secretariat - Pool</Manager>
  <Company>International Telecommunication Union (ITU)</Company>
  <LinksUpToDate>false</LinksUpToDate>
  <CharactersWithSpaces>4605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R23-WRC23-C-4806!A24-A4!MSW-E</dc:title>
  <dc:subject>World Radiocommunication Conference - 2023</dc:subject>
  <dc:creator>manias</dc:creator>
  <cp:keywords>CPI_2022.05.12.01</cp:keywords>
  <dc:description>Uploaded on 2015.07.06</dc:description>
  <cp:lastModifiedBy>OFCOM</cp:lastModifiedBy>
  <cp:revision>2</cp:revision>
  <cp:lastPrinted>2017-02-10T08:23:00Z</cp:lastPrinted>
  <dcterms:created xsi:type="dcterms:W3CDTF">2023-05-30T17:37:00Z</dcterms:created>
  <dcterms:modified xsi:type="dcterms:W3CDTF">2023-05-30T17:37:00Z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